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5432695"/>
        <w:docPartObj>
          <w:docPartGallery w:val="Table of Contents"/>
          <w:docPartUnique/>
        </w:docPartObj>
      </w:sdtPr>
      <w:sdtEndPr>
        <w:rPr>
          <w:rFonts w:asciiTheme="minorHAnsi" w:eastAsiaTheme="minorEastAsia" w:hAnsiTheme="minorHAnsi" w:cstheme="minorBidi"/>
          <w:b w:val="0"/>
          <w:bCs w:val="0"/>
          <w:color w:val="auto"/>
          <w:sz w:val="22"/>
          <w:szCs w:val="22"/>
          <w:lang w:eastAsia="el-GR"/>
        </w:rPr>
      </w:sdtEndPr>
      <w:sdtContent>
        <w:p w:rsidR="00D076F5" w:rsidRDefault="00D076F5">
          <w:pPr>
            <w:pStyle w:val="a9"/>
          </w:pPr>
          <w:r>
            <w:t>Περιεχόμενα</w:t>
          </w:r>
        </w:p>
        <w:p w:rsidR="00D076F5" w:rsidRDefault="00D076F5">
          <w:pPr>
            <w:pStyle w:val="10"/>
            <w:tabs>
              <w:tab w:val="right" w:leader="dot" w:pos="9060"/>
            </w:tabs>
            <w:rPr>
              <w:noProof/>
            </w:rPr>
          </w:pPr>
          <w:r>
            <w:fldChar w:fldCharType="begin"/>
          </w:r>
          <w:r>
            <w:instrText xml:space="preserve"> TOC \o "1-3" \h \z \u </w:instrText>
          </w:r>
          <w:r>
            <w:fldChar w:fldCharType="separate"/>
          </w:r>
          <w:hyperlink w:anchor="_Toc509877417" w:history="1">
            <w:r w:rsidRPr="004B5A32">
              <w:rPr>
                <w:rStyle w:val="-"/>
                <w:rFonts w:ascii="Arial" w:hAnsi="Arial" w:cs="Arial"/>
                <w:noProof/>
                <w:lang w:val="en-US"/>
              </w:rPr>
              <w:t>Alternative Energy</w:t>
            </w:r>
            <w:r>
              <w:rPr>
                <w:noProof/>
                <w:webHidden/>
              </w:rPr>
              <w:tab/>
            </w:r>
            <w:r>
              <w:rPr>
                <w:noProof/>
                <w:webHidden/>
              </w:rPr>
              <w:fldChar w:fldCharType="begin"/>
            </w:r>
            <w:r>
              <w:rPr>
                <w:noProof/>
                <w:webHidden/>
              </w:rPr>
              <w:instrText xml:space="preserve"> PAGEREF _Toc509877417 \h </w:instrText>
            </w:r>
            <w:r>
              <w:rPr>
                <w:noProof/>
                <w:webHidden/>
              </w:rPr>
            </w:r>
            <w:r>
              <w:rPr>
                <w:noProof/>
                <w:webHidden/>
              </w:rPr>
              <w:fldChar w:fldCharType="separate"/>
            </w:r>
            <w:r>
              <w:rPr>
                <w:noProof/>
                <w:webHidden/>
              </w:rPr>
              <w:t>1</w:t>
            </w:r>
            <w:r>
              <w:rPr>
                <w:noProof/>
                <w:webHidden/>
              </w:rPr>
              <w:fldChar w:fldCharType="end"/>
            </w:r>
          </w:hyperlink>
        </w:p>
        <w:p w:rsidR="00D076F5" w:rsidRDefault="00D076F5">
          <w:pPr>
            <w:pStyle w:val="20"/>
            <w:tabs>
              <w:tab w:val="right" w:leader="dot" w:pos="9060"/>
            </w:tabs>
            <w:rPr>
              <w:noProof/>
            </w:rPr>
          </w:pPr>
          <w:hyperlink w:anchor="_Toc509877418" w:history="1">
            <w:r w:rsidRPr="004B5A32">
              <w:rPr>
                <w:rStyle w:val="-"/>
                <w:noProof/>
                <w:lang w:val="en-US"/>
              </w:rPr>
              <w:t>Coal as an alternative to wood</w:t>
            </w:r>
            <w:r>
              <w:rPr>
                <w:noProof/>
                <w:webHidden/>
              </w:rPr>
              <w:tab/>
            </w:r>
            <w:r>
              <w:rPr>
                <w:noProof/>
                <w:webHidden/>
              </w:rPr>
              <w:fldChar w:fldCharType="begin"/>
            </w:r>
            <w:r>
              <w:rPr>
                <w:noProof/>
                <w:webHidden/>
              </w:rPr>
              <w:instrText xml:space="preserve"> PAGEREF _Toc509877418 \h </w:instrText>
            </w:r>
            <w:r>
              <w:rPr>
                <w:noProof/>
                <w:webHidden/>
              </w:rPr>
            </w:r>
            <w:r>
              <w:rPr>
                <w:noProof/>
                <w:webHidden/>
              </w:rPr>
              <w:fldChar w:fldCharType="separate"/>
            </w:r>
            <w:r>
              <w:rPr>
                <w:noProof/>
                <w:webHidden/>
              </w:rPr>
              <w:t>1</w:t>
            </w:r>
            <w:r>
              <w:rPr>
                <w:noProof/>
                <w:webHidden/>
              </w:rPr>
              <w:fldChar w:fldCharType="end"/>
            </w:r>
          </w:hyperlink>
        </w:p>
        <w:p w:rsidR="00D076F5" w:rsidRDefault="00D076F5">
          <w:pPr>
            <w:pStyle w:val="20"/>
            <w:tabs>
              <w:tab w:val="right" w:leader="dot" w:pos="9060"/>
            </w:tabs>
            <w:rPr>
              <w:noProof/>
            </w:rPr>
          </w:pPr>
          <w:hyperlink w:anchor="_Toc509877419" w:history="1">
            <w:r w:rsidRPr="004B5A32">
              <w:rPr>
                <w:rStyle w:val="-"/>
                <w:noProof/>
                <w:lang w:val="en-US"/>
              </w:rPr>
              <w:t>Petroleum as an alternative to whale oil</w:t>
            </w:r>
            <w:r>
              <w:rPr>
                <w:noProof/>
                <w:webHidden/>
              </w:rPr>
              <w:tab/>
            </w:r>
            <w:r>
              <w:rPr>
                <w:noProof/>
                <w:webHidden/>
              </w:rPr>
              <w:fldChar w:fldCharType="begin"/>
            </w:r>
            <w:r>
              <w:rPr>
                <w:noProof/>
                <w:webHidden/>
              </w:rPr>
              <w:instrText xml:space="preserve"> PAGEREF _Toc509877419 \h </w:instrText>
            </w:r>
            <w:r>
              <w:rPr>
                <w:noProof/>
                <w:webHidden/>
              </w:rPr>
            </w:r>
            <w:r>
              <w:rPr>
                <w:noProof/>
                <w:webHidden/>
              </w:rPr>
              <w:fldChar w:fldCharType="separate"/>
            </w:r>
            <w:r>
              <w:rPr>
                <w:noProof/>
                <w:webHidden/>
              </w:rPr>
              <w:t>1</w:t>
            </w:r>
            <w:r>
              <w:rPr>
                <w:noProof/>
                <w:webHidden/>
              </w:rPr>
              <w:fldChar w:fldCharType="end"/>
            </w:r>
          </w:hyperlink>
        </w:p>
        <w:p w:rsidR="00D076F5" w:rsidRDefault="00D076F5">
          <w:pPr>
            <w:pStyle w:val="20"/>
            <w:tabs>
              <w:tab w:val="right" w:leader="dot" w:pos="9060"/>
            </w:tabs>
            <w:rPr>
              <w:noProof/>
            </w:rPr>
          </w:pPr>
          <w:hyperlink w:anchor="_Toc509877420" w:history="1">
            <w:r w:rsidRPr="004B5A32">
              <w:rPr>
                <w:rStyle w:val="-"/>
                <w:noProof/>
                <w:lang w:val="en-US"/>
              </w:rPr>
              <w:t>Ethanol as an alternative to fossil fuels</w:t>
            </w:r>
            <w:r>
              <w:rPr>
                <w:noProof/>
                <w:webHidden/>
              </w:rPr>
              <w:tab/>
            </w:r>
            <w:r>
              <w:rPr>
                <w:noProof/>
                <w:webHidden/>
              </w:rPr>
              <w:fldChar w:fldCharType="begin"/>
            </w:r>
            <w:r>
              <w:rPr>
                <w:noProof/>
                <w:webHidden/>
              </w:rPr>
              <w:instrText xml:space="preserve"> PAGEREF _Toc509877420 \h </w:instrText>
            </w:r>
            <w:r>
              <w:rPr>
                <w:noProof/>
                <w:webHidden/>
              </w:rPr>
            </w:r>
            <w:r>
              <w:rPr>
                <w:noProof/>
                <w:webHidden/>
              </w:rPr>
              <w:fldChar w:fldCharType="separate"/>
            </w:r>
            <w:r>
              <w:rPr>
                <w:noProof/>
                <w:webHidden/>
              </w:rPr>
              <w:t>1</w:t>
            </w:r>
            <w:r>
              <w:rPr>
                <w:noProof/>
                <w:webHidden/>
              </w:rPr>
              <w:fldChar w:fldCharType="end"/>
            </w:r>
          </w:hyperlink>
        </w:p>
        <w:p w:rsidR="00D076F5" w:rsidRDefault="00D076F5">
          <w:pPr>
            <w:pStyle w:val="20"/>
            <w:tabs>
              <w:tab w:val="right" w:leader="dot" w:pos="9060"/>
            </w:tabs>
            <w:rPr>
              <w:noProof/>
            </w:rPr>
          </w:pPr>
          <w:hyperlink w:anchor="_Toc509877421" w:history="1">
            <w:r w:rsidRPr="004B5A32">
              <w:rPr>
                <w:rStyle w:val="-"/>
                <w:noProof/>
                <w:lang w:val="en-US"/>
              </w:rPr>
              <w:t>Coal gasification as an alternative to petroleum</w:t>
            </w:r>
            <w:r>
              <w:rPr>
                <w:noProof/>
                <w:webHidden/>
              </w:rPr>
              <w:tab/>
            </w:r>
            <w:r>
              <w:rPr>
                <w:noProof/>
                <w:webHidden/>
              </w:rPr>
              <w:fldChar w:fldCharType="begin"/>
            </w:r>
            <w:r>
              <w:rPr>
                <w:noProof/>
                <w:webHidden/>
              </w:rPr>
              <w:instrText xml:space="preserve"> PAGEREF _Toc509877421 \h </w:instrText>
            </w:r>
            <w:r>
              <w:rPr>
                <w:noProof/>
                <w:webHidden/>
              </w:rPr>
            </w:r>
            <w:r>
              <w:rPr>
                <w:noProof/>
                <w:webHidden/>
              </w:rPr>
              <w:fldChar w:fldCharType="separate"/>
            </w:r>
            <w:r>
              <w:rPr>
                <w:noProof/>
                <w:webHidden/>
              </w:rPr>
              <w:t>2</w:t>
            </w:r>
            <w:r>
              <w:rPr>
                <w:noProof/>
                <w:webHidden/>
              </w:rPr>
              <w:fldChar w:fldCharType="end"/>
            </w:r>
          </w:hyperlink>
        </w:p>
        <w:p w:rsidR="00D076F5" w:rsidRDefault="00D076F5">
          <w:pPr>
            <w:pStyle w:val="10"/>
            <w:tabs>
              <w:tab w:val="right" w:leader="dot" w:pos="9060"/>
            </w:tabs>
            <w:rPr>
              <w:noProof/>
            </w:rPr>
          </w:pPr>
          <w:hyperlink w:anchor="_Toc509877422" w:history="1">
            <w:r w:rsidRPr="004B5A32">
              <w:rPr>
                <w:rStyle w:val="-"/>
                <w:rFonts w:ascii="Arial" w:hAnsi="Arial" w:cs="Arial"/>
                <w:noProof/>
                <w:lang w:val="en-US"/>
              </w:rPr>
              <w:t>Ecotourism</w:t>
            </w:r>
            <w:r>
              <w:rPr>
                <w:noProof/>
                <w:webHidden/>
              </w:rPr>
              <w:tab/>
            </w:r>
            <w:r>
              <w:rPr>
                <w:noProof/>
                <w:webHidden/>
              </w:rPr>
              <w:fldChar w:fldCharType="begin"/>
            </w:r>
            <w:r>
              <w:rPr>
                <w:noProof/>
                <w:webHidden/>
              </w:rPr>
              <w:instrText xml:space="preserve"> PAGEREF _Toc509877422 \h </w:instrText>
            </w:r>
            <w:r>
              <w:rPr>
                <w:noProof/>
                <w:webHidden/>
              </w:rPr>
            </w:r>
            <w:r>
              <w:rPr>
                <w:noProof/>
                <w:webHidden/>
              </w:rPr>
              <w:fldChar w:fldCharType="separate"/>
            </w:r>
            <w:r>
              <w:rPr>
                <w:noProof/>
                <w:webHidden/>
              </w:rPr>
              <w:t>3</w:t>
            </w:r>
            <w:r>
              <w:rPr>
                <w:noProof/>
                <w:webHidden/>
              </w:rPr>
              <w:fldChar w:fldCharType="end"/>
            </w:r>
          </w:hyperlink>
        </w:p>
        <w:p w:rsidR="00D076F5" w:rsidRDefault="00D076F5">
          <w:pPr>
            <w:pStyle w:val="20"/>
            <w:tabs>
              <w:tab w:val="right" w:leader="dot" w:pos="9060"/>
            </w:tabs>
            <w:rPr>
              <w:noProof/>
            </w:rPr>
          </w:pPr>
          <w:hyperlink w:anchor="_Toc509877423" w:history="1">
            <w:r w:rsidRPr="004B5A32">
              <w:rPr>
                <w:rStyle w:val="-"/>
                <w:noProof/>
                <w:lang w:val="en-US"/>
              </w:rPr>
              <w:t>Basic Information</w:t>
            </w:r>
            <w:r>
              <w:rPr>
                <w:noProof/>
                <w:webHidden/>
              </w:rPr>
              <w:tab/>
            </w:r>
            <w:r>
              <w:rPr>
                <w:noProof/>
                <w:webHidden/>
              </w:rPr>
              <w:fldChar w:fldCharType="begin"/>
            </w:r>
            <w:r>
              <w:rPr>
                <w:noProof/>
                <w:webHidden/>
              </w:rPr>
              <w:instrText xml:space="preserve"> PAGEREF _Toc509877423 \h </w:instrText>
            </w:r>
            <w:r>
              <w:rPr>
                <w:noProof/>
                <w:webHidden/>
              </w:rPr>
            </w:r>
            <w:r>
              <w:rPr>
                <w:noProof/>
                <w:webHidden/>
              </w:rPr>
              <w:fldChar w:fldCharType="separate"/>
            </w:r>
            <w:r>
              <w:rPr>
                <w:noProof/>
                <w:webHidden/>
              </w:rPr>
              <w:t>3</w:t>
            </w:r>
            <w:r>
              <w:rPr>
                <w:noProof/>
                <w:webHidden/>
              </w:rPr>
              <w:fldChar w:fldCharType="end"/>
            </w:r>
          </w:hyperlink>
        </w:p>
        <w:p w:rsidR="00D076F5" w:rsidRDefault="00D076F5">
          <w:pPr>
            <w:pStyle w:val="10"/>
            <w:tabs>
              <w:tab w:val="right" w:leader="dot" w:pos="9060"/>
            </w:tabs>
            <w:rPr>
              <w:noProof/>
            </w:rPr>
          </w:pPr>
          <w:hyperlink w:anchor="_Toc509877424" w:history="1">
            <w:r w:rsidRPr="004B5A32">
              <w:rPr>
                <w:rStyle w:val="-"/>
                <w:rFonts w:ascii="Arial" w:hAnsi="Arial" w:cs="Arial"/>
                <w:noProof/>
                <w:lang w:val="en-US"/>
              </w:rPr>
              <w:t>Recycling</w:t>
            </w:r>
            <w:r>
              <w:rPr>
                <w:noProof/>
                <w:webHidden/>
              </w:rPr>
              <w:tab/>
            </w:r>
            <w:r>
              <w:rPr>
                <w:noProof/>
                <w:webHidden/>
              </w:rPr>
              <w:fldChar w:fldCharType="begin"/>
            </w:r>
            <w:r>
              <w:rPr>
                <w:noProof/>
                <w:webHidden/>
              </w:rPr>
              <w:instrText xml:space="preserve"> PAGEREF _Toc509877424 \h </w:instrText>
            </w:r>
            <w:r>
              <w:rPr>
                <w:noProof/>
                <w:webHidden/>
              </w:rPr>
            </w:r>
            <w:r>
              <w:rPr>
                <w:noProof/>
                <w:webHidden/>
              </w:rPr>
              <w:fldChar w:fldCharType="separate"/>
            </w:r>
            <w:r>
              <w:rPr>
                <w:noProof/>
                <w:webHidden/>
              </w:rPr>
              <w:t>5</w:t>
            </w:r>
            <w:r>
              <w:rPr>
                <w:noProof/>
                <w:webHidden/>
              </w:rPr>
              <w:fldChar w:fldCharType="end"/>
            </w:r>
          </w:hyperlink>
        </w:p>
        <w:p w:rsidR="00D076F5" w:rsidRDefault="00D076F5">
          <w:pPr>
            <w:pStyle w:val="20"/>
            <w:tabs>
              <w:tab w:val="right" w:leader="dot" w:pos="9060"/>
            </w:tabs>
            <w:rPr>
              <w:noProof/>
            </w:rPr>
          </w:pPr>
          <w:hyperlink w:anchor="_Toc509877425" w:history="1">
            <w:r w:rsidRPr="004B5A32">
              <w:rPr>
                <w:rStyle w:val="-"/>
                <w:noProof/>
                <w:lang w:val="en-US"/>
              </w:rPr>
              <w:t>Recycling of waste materials and waste energy</w:t>
            </w:r>
            <w:r>
              <w:rPr>
                <w:noProof/>
                <w:webHidden/>
              </w:rPr>
              <w:tab/>
            </w:r>
            <w:r>
              <w:rPr>
                <w:noProof/>
                <w:webHidden/>
              </w:rPr>
              <w:fldChar w:fldCharType="begin"/>
            </w:r>
            <w:r>
              <w:rPr>
                <w:noProof/>
                <w:webHidden/>
              </w:rPr>
              <w:instrText xml:space="preserve"> PAGEREF _Toc509877425 \h </w:instrText>
            </w:r>
            <w:r>
              <w:rPr>
                <w:noProof/>
                <w:webHidden/>
              </w:rPr>
            </w:r>
            <w:r>
              <w:rPr>
                <w:noProof/>
                <w:webHidden/>
              </w:rPr>
              <w:fldChar w:fldCharType="separate"/>
            </w:r>
            <w:r>
              <w:rPr>
                <w:noProof/>
                <w:webHidden/>
              </w:rPr>
              <w:t>5</w:t>
            </w:r>
            <w:r>
              <w:rPr>
                <w:noProof/>
                <w:webHidden/>
              </w:rPr>
              <w:fldChar w:fldCharType="end"/>
            </w:r>
          </w:hyperlink>
        </w:p>
        <w:p w:rsidR="00D076F5" w:rsidRDefault="00D076F5">
          <w:pPr>
            <w:pStyle w:val="10"/>
            <w:tabs>
              <w:tab w:val="right" w:leader="dot" w:pos="9060"/>
            </w:tabs>
            <w:rPr>
              <w:noProof/>
            </w:rPr>
          </w:pPr>
          <w:hyperlink w:anchor="_Toc509877426" w:history="1">
            <w:r w:rsidRPr="004B5A32">
              <w:rPr>
                <w:rStyle w:val="-"/>
                <w:rFonts w:ascii="Arial" w:hAnsi="Arial" w:cs="Arial"/>
                <w:noProof/>
                <w:lang w:val="en-US"/>
              </w:rPr>
              <w:t>Ozone Hole</w:t>
            </w:r>
            <w:r>
              <w:rPr>
                <w:noProof/>
                <w:webHidden/>
              </w:rPr>
              <w:tab/>
            </w:r>
            <w:r>
              <w:rPr>
                <w:noProof/>
                <w:webHidden/>
              </w:rPr>
              <w:fldChar w:fldCharType="begin"/>
            </w:r>
            <w:r>
              <w:rPr>
                <w:noProof/>
                <w:webHidden/>
              </w:rPr>
              <w:instrText xml:space="preserve"> PAGEREF _Toc509877426 \h </w:instrText>
            </w:r>
            <w:r>
              <w:rPr>
                <w:noProof/>
                <w:webHidden/>
              </w:rPr>
            </w:r>
            <w:r>
              <w:rPr>
                <w:noProof/>
                <w:webHidden/>
              </w:rPr>
              <w:fldChar w:fldCharType="separate"/>
            </w:r>
            <w:r>
              <w:rPr>
                <w:noProof/>
                <w:webHidden/>
              </w:rPr>
              <w:t>6</w:t>
            </w:r>
            <w:r>
              <w:rPr>
                <w:noProof/>
                <w:webHidden/>
              </w:rPr>
              <w:fldChar w:fldCharType="end"/>
            </w:r>
          </w:hyperlink>
        </w:p>
        <w:p w:rsidR="00D076F5" w:rsidRDefault="00D076F5">
          <w:pPr>
            <w:pStyle w:val="20"/>
            <w:tabs>
              <w:tab w:val="right" w:leader="dot" w:pos="9060"/>
            </w:tabs>
            <w:rPr>
              <w:noProof/>
            </w:rPr>
          </w:pPr>
          <w:hyperlink w:anchor="_Toc509877427" w:history="1">
            <w:r w:rsidRPr="004B5A32">
              <w:rPr>
                <w:rStyle w:val="-"/>
                <w:noProof/>
                <w:lang w:val="en-US"/>
              </w:rPr>
              <w:t>History of Ozone</w:t>
            </w:r>
            <w:r>
              <w:rPr>
                <w:noProof/>
                <w:webHidden/>
              </w:rPr>
              <w:tab/>
            </w:r>
            <w:r>
              <w:rPr>
                <w:noProof/>
                <w:webHidden/>
              </w:rPr>
              <w:fldChar w:fldCharType="begin"/>
            </w:r>
            <w:r>
              <w:rPr>
                <w:noProof/>
                <w:webHidden/>
              </w:rPr>
              <w:instrText xml:space="preserve"> PAGEREF _Toc509877427 \h </w:instrText>
            </w:r>
            <w:r>
              <w:rPr>
                <w:noProof/>
                <w:webHidden/>
              </w:rPr>
            </w:r>
            <w:r>
              <w:rPr>
                <w:noProof/>
                <w:webHidden/>
              </w:rPr>
              <w:fldChar w:fldCharType="separate"/>
            </w:r>
            <w:r>
              <w:rPr>
                <w:noProof/>
                <w:webHidden/>
              </w:rPr>
              <w:t>6</w:t>
            </w:r>
            <w:r>
              <w:rPr>
                <w:noProof/>
                <w:webHidden/>
              </w:rPr>
              <w:fldChar w:fldCharType="end"/>
            </w:r>
          </w:hyperlink>
        </w:p>
        <w:p w:rsidR="00D076F5" w:rsidRDefault="00D076F5">
          <w:pPr>
            <w:pStyle w:val="10"/>
            <w:tabs>
              <w:tab w:val="right" w:leader="dot" w:pos="9060"/>
            </w:tabs>
            <w:rPr>
              <w:noProof/>
            </w:rPr>
          </w:pPr>
          <w:hyperlink w:anchor="_Toc509877428" w:history="1">
            <w:r w:rsidRPr="004B5A32">
              <w:rPr>
                <w:rStyle w:val="-"/>
                <w:rFonts w:ascii="Arial" w:hAnsi="Arial" w:cs="Arial"/>
                <w:noProof/>
                <w:lang w:val="en-US"/>
              </w:rPr>
              <w:t>Green Revolution</w:t>
            </w:r>
            <w:r>
              <w:rPr>
                <w:noProof/>
                <w:webHidden/>
              </w:rPr>
              <w:tab/>
            </w:r>
            <w:r>
              <w:rPr>
                <w:noProof/>
                <w:webHidden/>
              </w:rPr>
              <w:fldChar w:fldCharType="begin"/>
            </w:r>
            <w:r>
              <w:rPr>
                <w:noProof/>
                <w:webHidden/>
              </w:rPr>
              <w:instrText xml:space="preserve"> PAGEREF _Toc509877428 \h </w:instrText>
            </w:r>
            <w:r>
              <w:rPr>
                <w:noProof/>
                <w:webHidden/>
              </w:rPr>
            </w:r>
            <w:r>
              <w:rPr>
                <w:noProof/>
                <w:webHidden/>
              </w:rPr>
              <w:fldChar w:fldCharType="separate"/>
            </w:r>
            <w:r>
              <w:rPr>
                <w:noProof/>
                <w:webHidden/>
              </w:rPr>
              <w:t>7</w:t>
            </w:r>
            <w:r>
              <w:rPr>
                <w:noProof/>
                <w:webHidden/>
              </w:rPr>
              <w:fldChar w:fldCharType="end"/>
            </w:r>
          </w:hyperlink>
        </w:p>
        <w:p w:rsidR="00D076F5" w:rsidRDefault="00D076F5">
          <w:pPr>
            <w:pStyle w:val="20"/>
            <w:tabs>
              <w:tab w:val="right" w:leader="dot" w:pos="9060"/>
            </w:tabs>
            <w:rPr>
              <w:noProof/>
            </w:rPr>
          </w:pPr>
          <w:hyperlink w:anchor="_Toc509877429" w:history="1">
            <w:r w:rsidRPr="004B5A32">
              <w:rPr>
                <w:rStyle w:val="-"/>
                <w:noProof/>
                <w:lang w:val="en-US"/>
              </w:rPr>
              <w:t>Agricultural Revolution</w:t>
            </w:r>
            <w:r>
              <w:rPr>
                <w:noProof/>
                <w:webHidden/>
              </w:rPr>
              <w:tab/>
            </w:r>
            <w:r>
              <w:rPr>
                <w:noProof/>
                <w:webHidden/>
              </w:rPr>
              <w:fldChar w:fldCharType="begin"/>
            </w:r>
            <w:r>
              <w:rPr>
                <w:noProof/>
                <w:webHidden/>
              </w:rPr>
              <w:instrText xml:space="preserve"> PAGEREF _Toc509877429 \h </w:instrText>
            </w:r>
            <w:r>
              <w:rPr>
                <w:noProof/>
                <w:webHidden/>
              </w:rPr>
            </w:r>
            <w:r>
              <w:rPr>
                <w:noProof/>
                <w:webHidden/>
              </w:rPr>
              <w:fldChar w:fldCharType="separate"/>
            </w:r>
            <w:r>
              <w:rPr>
                <w:noProof/>
                <w:webHidden/>
              </w:rPr>
              <w:t>7</w:t>
            </w:r>
            <w:r>
              <w:rPr>
                <w:noProof/>
                <w:webHidden/>
              </w:rPr>
              <w:fldChar w:fldCharType="end"/>
            </w:r>
          </w:hyperlink>
        </w:p>
        <w:p w:rsidR="00D076F5" w:rsidRDefault="00D076F5">
          <w:pPr>
            <w:pStyle w:val="20"/>
            <w:tabs>
              <w:tab w:val="right" w:leader="dot" w:pos="9060"/>
            </w:tabs>
            <w:rPr>
              <w:noProof/>
            </w:rPr>
          </w:pPr>
          <w:hyperlink w:anchor="_Toc509877430" w:history="1">
            <w:r w:rsidRPr="004B5A32">
              <w:rPr>
                <w:rStyle w:val="-"/>
                <w:noProof/>
                <w:lang w:val="en-US"/>
              </w:rPr>
              <w:t>Basic Information</w:t>
            </w:r>
            <w:r>
              <w:rPr>
                <w:noProof/>
                <w:webHidden/>
              </w:rPr>
              <w:tab/>
            </w:r>
            <w:r>
              <w:rPr>
                <w:noProof/>
                <w:webHidden/>
              </w:rPr>
              <w:fldChar w:fldCharType="begin"/>
            </w:r>
            <w:r>
              <w:rPr>
                <w:noProof/>
                <w:webHidden/>
              </w:rPr>
              <w:instrText xml:space="preserve"> PAGEREF _Toc509877430 \h </w:instrText>
            </w:r>
            <w:r>
              <w:rPr>
                <w:noProof/>
                <w:webHidden/>
              </w:rPr>
            </w:r>
            <w:r>
              <w:rPr>
                <w:noProof/>
                <w:webHidden/>
              </w:rPr>
              <w:fldChar w:fldCharType="separate"/>
            </w:r>
            <w:r>
              <w:rPr>
                <w:noProof/>
                <w:webHidden/>
              </w:rPr>
              <w:t>7</w:t>
            </w:r>
            <w:r>
              <w:rPr>
                <w:noProof/>
                <w:webHidden/>
              </w:rPr>
              <w:fldChar w:fldCharType="end"/>
            </w:r>
          </w:hyperlink>
        </w:p>
        <w:p w:rsidR="00D076F5" w:rsidRDefault="00D076F5">
          <w:pPr>
            <w:pStyle w:val="10"/>
            <w:tabs>
              <w:tab w:val="right" w:leader="dot" w:pos="9060"/>
            </w:tabs>
            <w:rPr>
              <w:noProof/>
            </w:rPr>
          </w:pPr>
          <w:hyperlink w:anchor="_Toc509877431" w:history="1">
            <w:r w:rsidRPr="004B5A32">
              <w:rPr>
                <w:rStyle w:val="-"/>
                <w:rFonts w:ascii="Arial" w:hAnsi="Arial" w:cs="Arial"/>
                <w:noProof/>
              </w:rPr>
              <w:t xml:space="preserve">Η Οικογένεια μου </w:t>
            </w:r>
            <w:r w:rsidRPr="004B5A32">
              <w:rPr>
                <w:rStyle w:val="-"/>
                <w:rFonts w:ascii="Arial" w:hAnsi="Arial" w:cs="Arial"/>
                <w:noProof/>
                <w:sz w:val="34"/>
                <w:szCs w:val="34"/>
              </w:rPr>
              <w:drawing>
                <wp:inline distT="0" distB="0" distL="0" distR="0">
                  <wp:extent cx="5486400" cy="3200400"/>
                  <wp:effectExtent l="19050" t="0" r="38100" b="0"/>
                  <wp:docPr id="1"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Pr>
                <w:noProof/>
                <w:webHidden/>
              </w:rPr>
              <w:tab/>
            </w:r>
            <w:r>
              <w:rPr>
                <w:noProof/>
                <w:webHidden/>
              </w:rPr>
              <w:fldChar w:fldCharType="begin"/>
            </w:r>
            <w:r>
              <w:rPr>
                <w:noProof/>
                <w:webHidden/>
              </w:rPr>
              <w:instrText xml:space="preserve"> PAGEREF _Toc509877431 \h </w:instrText>
            </w:r>
            <w:r>
              <w:rPr>
                <w:noProof/>
                <w:webHidden/>
              </w:rPr>
            </w:r>
            <w:r>
              <w:rPr>
                <w:noProof/>
                <w:webHidden/>
              </w:rPr>
              <w:fldChar w:fldCharType="separate"/>
            </w:r>
            <w:r>
              <w:rPr>
                <w:noProof/>
                <w:webHidden/>
              </w:rPr>
              <w:t>8</w:t>
            </w:r>
            <w:r>
              <w:rPr>
                <w:noProof/>
                <w:webHidden/>
              </w:rPr>
              <w:fldChar w:fldCharType="end"/>
            </w:r>
          </w:hyperlink>
        </w:p>
        <w:p w:rsidR="00D076F5" w:rsidRDefault="00D076F5">
          <w:r>
            <w:fldChar w:fldCharType="end"/>
          </w:r>
        </w:p>
      </w:sdtContent>
    </w:sdt>
    <w:p w:rsidR="0029521C" w:rsidRPr="00E26804" w:rsidRDefault="0029521C" w:rsidP="00E81A80">
      <w:pPr>
        <w:pStyle w:val="1"/>
        <w:spacing w:before="0" w:after="380"/>
        <w:rPr>
          <w:rFonts w:ascii="Arial" w:hAnsi="Arial" w:cs="Arial"/>
          <w:color w:val="FF0000"/>
          <w:sz w:val="34"/>
          <w:szCs w:val="34"/>
          <w:lang w:val="en-US"/>
        </w:rPr>
      </w:pPr>
      <w:bookmarkStart w:id="0" w:name="_Toc509877417"/>
      <w:r w:rsidRPr="00E26804">
        <w:rPr>
          <w:rFonts w:ascii="Arial" w:hAnsi="Arial" w:cs="Arial"/>
          <w:color w:val="FF0000"/>
          <w:sz w:val="34"/>
          <w:szCs w:val="34"/>
          <w:lang w:val="en-US"/>
        </w:rPr>
        <w:lastRenderedPageBreak/>
        <w:t>Alternative Energy</w:t>
      </w:r>
      <w:bookmarkEnd w:id="0"/>
    </w:p>
    <w:p w:rsidR="009C1EBD" w:rsidRPr="00485FD3" w:rsidRDefault="0091281B" w:rsidP="00D71504">
      <w:pPr>
        <w:pStyle w:val="Web"/>
        <w:shd w:val="clear" w:color="auto" w:fill="FFFFFF"/>
        <w:spacing w:before="380" w:beforeAutospacing="0" w:after="240" w:afterAutospacing="0" w:line="312" w:lineRule="auto"/>
        <w:ind w:firstLine="709"/>
        <w:rPr>
          <w:sz w:val="22"/>
          <w:szCs w:val="22"/>
          <w:lang w:val="en-US"/>
        </w:rPr>
      </w:pPr>
      <w:ins w:id="1" w:author="User" w:date="2018-03-27T01:39:00Z">
        <w:r>
          <w:rPr>
            <w:bCs/>
            <w:sz w:val="22"/>
            <w:szCs w:val="22"/>
            <w:lang w:val="en-US"/>
          </w:rPr>
          <w:t xml:space="preserve">Different </w:t>
        </w:r>
      </w:ins>
      <w:del w:id="2" w:author="User" w:date="2018-03-27T01:39:00Z">
        <w:r w:rsidR="009C1EBD" w:rsidRPr="00485FD3" w:rsidDel="0091281B">
          <w:rPr>
            <w:bCs/>
            <w:sz w:val="22"/>
            <w:szCs w:val="22"/>
            <w:lang w:val="en-US"/>
          </w:rPr>
          <w:delText>Alternative</w:delText>
        </w:r>
      </w:del>
      <w:r w:rsidR="009C1EBD" w:rsidRPr="00485FD3">
        <w:rPr>
          <w:b/>
          <w:bCs/>
          <w:sz w:val="22"/>
          <w:szCs w:val="22"/>
          <w:lang w:val="en-US"/>
        </w:rPr>
        <w:t xml:space="preserve"> </w:t>
      </w:r>
      <w:r w:rsidR="009C1EBD" w:rsidRPr="00485FD3">
        <w:rPr>
          <w:bCs/>
          <w:sz w:val="22"/>
          <w:szCs w:val="22"/>
          <w:lang w:val="en-US"/>
        </w:rPr>
        <w:t>energy</w:t>
      </w:r>
      <w:r w:rsidR="009C1EBD" w:rsidRPr="00485FD3">
        <w:rPr>
          <w:sz w:val="22"/>
          <w:szCs w:val="22"/>
          <w:lang w:val="en-US"/>
        </w:rPr>
        <w:t> is any energy source that is an alternative to </w:t>
      </w:r>
      <w:hyperlink r:id="rId11" w:tooltip="Fossil fuel" w:history="1">
        <w:r w:rsidR="009C1EBD" w:rsidRPr="00485FD3">
          <w:rPr>
            <w:rStyle w:val="-"/>
            <w:color w:val="auto"/>
            <w:sz w:val="22"/>
            <w:szCs w:val="22"/>
            <w:u w:val="none"/>
            <w:lang w:val="en-US"/>
          </w:rPr>
          <w:t>fossil fuel</w:t>
        </w:r>
      </w:hyperlink>
      <w:r w:rsidR="009C1EBD" w:rsidRPr="00485FD3">
        <w:rPr>
          <w:sz w:val="22"/>
          <w:szCs w:val="22"/>
          <w:lang w:val="en-US"/>
        </w:rPr>
        <w:t>. These alternatives are intended to address concerns about such fossil fuels, such as its high </w:t>
      </w:r>
      <w:hyperlink r:id="rId12" w:tooltip="Carbon dioxide emissions" w:history="1">
        <w:r w:rsidR="009C1EBD" w:rsidRPr="00485FD3">
          <w:rPr>
            <w:rStyle w:val="-"/>
            <w:color w:val="auto"/>
            <w:sz w:val="22"/>
            <w:szCs w:val="22"/>
            <w:u w:val="none"/>
            <w:lang w:val="en-US"/>
          </w:rPr>
          <w:t>carbon dioxide emissions</w:t>
        </w:r>
      </w:hyperlink>
      <w:r w:rsidR="009C1EBD" w:rsidRPr="00485FD3">
        <w:rPr>
          <w:sz w:val="22"/>
          <w:szCs w:val="22"/>
          <w:lang w:val="en-US"/>
        </w:rPr>
        <w:t>, an important factor in </w:t>
      </w:r>
      <w:r w:rsidR="00E33A7D">
        <w:fldChar w:fldCharType="begin"/>
      </w:r>
      <w:r w:rsidR="00E33A7D" w:rsidRPr="00D076F5">
        <w:rPr>
          <w:lang w:val="en-US"/>
        </w:rPr>
        <w:instrText>HYPERLINK "https://en.wikipedia.org/wiki/Global_warming" \o "Global warming"</w:instrText>
      </w:r>
      <w:r w:rsidR="00E33A7D">
        <w:fldChar w:fldCharType="separate"/>
      </w:r>
      <w:ins w:id="3" w:author="User" w:date="2018-03-27T01:40:00Z">
        <w:r>
          <w:rPr>
            <w:rStyle w:val="-"/>
            <w:color w:val="auto"/>
            <w:sz w:val="22"/>
            <w:szCs w:val="22"/>
            <w:u w:val="none"/>
            <w:lang w:val="en-US"/>
          </w:rPr>
          <w:t xml:space="preserve">worldwide </w:t>
        </w:r>
      </w:ins>
      <w:del w:id="4" w:author="User" w:date="2018-03-27T01:40:00Z">
        <w:r w:rsidR="009C1EBD" w:rsidRPr="00485FD3" w:rsidDel="0091281B">
          <w:rPr>
            <w:rStyle w:val="-"/>
            <w:color w:val="auto"/>
            <w:sz w:val="22"/>
            <w:szCs w:val="22"/>
            <w:u w:val="none"/>
            <w:lang w:val="en-US"/>
          </w:rPr>
          <w:delText>global</w:delText>
        </w:r>
      </w:del>
      <w:r w:rsidR="009C1EBD" w:rsidRPr="00485FD3">
        <w:rPr>
          <w:rStyle w:val="-"/>
          <w:color w:val="auto"/>
          <w:sz w:val="22"/>
          <w:szCs w:val="22"/>
          <w:u w:val="none"/>
          <w:lang w:val="en-US"/>
        </w:rPr>
        <w:t xml:space="preserve"> warming</w:t>
      </w:r>
      <w:r w:rsidR="00E33A7D">
        <w:fldChar w:fldCharType="end"/>
      </w:r>
      <w:r w:rsidR="009C1EBD" w:rsidRPr="00485FD3">
        <w:rPr>
          <w:sz w:val="22"/>
          <w:szCs w:val="22"/>
          <w:lang w:val="en-US"/>
        </w:rPr>
        <w:t>. </w:t>
      </w:r>
      <w:hyperlink r:id="rId13" w:tooltip="Marine energy" w:history="1">
        <w:r w:rsidR="009C1EBD" w:rsidRPr="00485FD3">
          <w:rPr>
            <w:rStyle w:val="-"/>
            <w:color w:val="auto"/>
            <w:sz w:val="22"/>
            <w:szCs w:val="22"/>
            <w:u w:val="none"/>
            <w:lang w:val="en-US"/>
          </w:rPr>
          <w:t>Marine energy</w:t>
        </w:r>
      </w:hyperlink>
      <w:r w:rsidR="009C1EBD" w:rsidRPr="00485FD3">
        <w:rPr>
          <w:sz w:val="22"/>
          <w:szCs w:val="22"/>
          <w:lang w:val="en-US"/>
        </w:rPr>
        <w:t>, </w:t>
      </w:r>
      <w:hyperlink r:id="rId14" w:tooltip="Hydroelectric power" w:history="1">
        <w:r w:rsidR="009C1EBD" w:rsidRPr="00485FD3">
          <w:rPr>
            <w:rStyle w:val="-"/>
            <w:color w:val="auto"/>
            <w:sz w:val="22"/>
            <w:szCs w:val="22"/>
            <w:u w:val="none"/>
            <w:lang w:val="en-US"/>
          </w:rPr>
          <w:t>hydroelectric</w:t>
        </w:r>
      </w:hyperlink>
      <w:r w:rsidR="009C1EBD" w:rsidRPr="00485FD3">
        <w:rPr>
          <w:sz w:val="22"/>
          <w:szCs w:val="22"/>
          <w:lang w:val="en-US"/>
        </w:rPr>
        <w:t>, </w:t>
      </w:r>
      <w:hyperlink r:id="rId15" w:tooltip="Wind power" w:history="1">
        <w:r w:rsidR="009C1EBD" w:rsidRPr="00485FD3">
          <w:rPr>
            <w:rStyle w:val="-"/>
            <w:color w:val="auto"/>
            <w:sz w:val="22"/>
            <w:szCs w:val="22"/>
            <w:u w:val="none"/>
            <w:lang w:val="en-US"/>
          </w:rPr>
          <w:t>wind</w:t>
        </w:r>
      </w:hyperlink>
      <w:r w:rsidR="009C1EBD" w:rsidRPr="00485FD3">
        <w:rPr>
          <w:sz w:val="22"/>
          <w:szCs w:val="22"/>
          <w:lang w:val="en-US"/>
        </w:rPr>
        <w:t>, </w:t>
      </w:r>
      <w:hyperlink r:id="rId16" w:tooltip="Geothermal power" w:history="1">
        <w:r w:rsidR="009C1EBD" w:rsidRPr="00485FD3">
          <w:rPr>
            <w:rStyle w:val="-"/>
            <w:color w:val="auto"/>
            <w:sz w:val="22"/>
            <w:szCs w:val="22"/>
            <w:u w:val="none"/>
            <w:lang w:val="en-US"/>
          </w:rPr>
          <w:t>geothermal</w:t>
        </w:r>
      </w:hyperlink>
      <w:r w:rsidR="009C1EBD" w:rsidRPr="00485FD3">
        <w:rPr>
          <w:sz w:val="22"/>
          <w:szCs w:val="22"/>
          <w:lang w:val="en-US"/>
        </w:rPr>
        <w:t>and </w:t>
      </w:r>
      <w:hyperlink r:id="rId17" w:tooltip="Solar power" w:history="1">
        <w:r w:rsidR="009C1EBD" w:rsidRPr="00485FD3">
          <w:rPr>
            <w:rStyle w:val="-"/>
            <w:color w:val="auto"/>
            <w:sz w:val="22"/>
            <w:szCs w:val="22"/>
            <w:u w:val="none"/>
            <w:lang w:val="en-US"/>
          </w:rPr>
          <w:t>solar power</w:t>
        </w:r>
      </w:hyperlink>
      <w:r w:rsidR="009C1EBD" w:rsidRPr="00485FD3">
        <w:rPr>
          <w:sz w:val="22"/>
          <w:szCs w:val="22"/>
          <w:lang w:val="en-US"/>
        </w:rPr>
        <w:t> are all alternative </w:t>
      </w:r>
      <w:hyperlink r:id="rId18" w:tooltip="Energy source" w:history="1">
        <w:r w:rsidR="009C1EBD" w:rsidRPr="00485FD3">
          <w:rPr>
            <w:rStyle w:val="-"/>
            <w:color w:val="auto"/>
            <w:sz w:val="22"/>
            <w:szCs w:val="22"/>
            <w:u w:val="none"/>
            <w:lang w:val="en-US"/>
          </w:rPr>
          <w:t>sources of energy</w:t>
        </w:r>
      </w:hyperlink>
      <w:r w:rsidR="009C1EBD" w:rsidRPr="00485FD3">
        <w:rPr>
          <w:sz w:val="22"/>
          <w:szCs w:val="22"/>
          <w:lang w:val="en-US"/>
        </w:rPr>
        <w:t>.</w:t>
      </w:r>
    </w:p>
    <w:p w:rsidR="009C1EBD" w:rsidRPr="00485FD3" w:rsidRDefault="009C1EBD" w:rsidP="00D71504">
      <w:pPr>
        <w:pStyle w:val="Web"/>
        <w:shd w:val="clear" w:color="auto" w:fill="FFFFFF"/>
        <w:spacing w:before="240" w:beforeAutospacing="0" w:after="240" w:afterAutospacing="0" w:line="312" w:lineRule="auto"/>
        <w:ind w:firstLine="709"/>
        <w:rPr>
          <w:sz w:val="22"/>
          <w:szCs w:val="22"/>
          <w:lang w:val="en-US"/>
        </w:rPr>
      </w:pPr>
      <w:r w:rsidRPr="00485FD3">
        <w:rPr>
          <w:sz w:val="22"/>
          <w:szCs w:val="22"/>
          <w:lang w:val="en-US"/>
        </w:rPr>
        <w:t>The nature of what constitutes an alternative energy source has changed considerably over time, as have controversies regarding energy use. Because of the variety of energy choices and differing goals of their advocates, defining some energy types as "alternative" is considered very controversial.</w:t>
      </w:r>
      <w:hyperlink r:id="rId19" w:anchor="cite_note-Zehner_2012-1" w:history="1">
        <w:r w:rsidRPr="00485FD3">
          <w:rPr>
            <w:rStyle w:val="-"/>
            <w:color w:val="auto"/>
            <w:sz w:val="22"/>
            <w:szCs w:val="22"/>
            <w:u w:val="none"/>
            <w:vertAlign w:val="superscript"/>
            <w:lang w:val="en-US"/>
          </w:rPr>
          <w:t>[1]</w:t>
        </w:r>
      </w:hyperlink>
    </w:p>
    <w:p w:rsidR="00545B6F" w:rsidRPr="00485FD3"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 xml:space="preserve">Historians of economies have examined the key transitions to alternative energies and regard the transitions as pivotal in bringing about </w:t>
      </w:r>
      <w:ins w:id="5" w:author="User" w:date="2018-03-27T01:41:00Z">
        <w:r w:rsidR="0091281B">
          <w:rPr>
            <w:rFonts w:ascii="Times New Roman" w:hAnsi="Times New Roman" w:cs="Times New Roman"/>
            <w:lang w:val="en-US"/>
          </w:rPr>
          <w:t xml:space="preserve">available </w:t>
        </w:r>
      </w:ins>
      <w:del w:id="6" w:author="User" w:date="2018-03-27T01:41:00Z">
        <w:r w:rsidRPr="00485FD3" w:rsidDel="0091281B">
          <w:rPr>
            <w:rFonts w:ascii="Times New Roman" w:hAnsi="Times New Roman" w:cs="Times New Roman"/>
            <w:lang w:val="en-US"/>
          </w:rPr>
          <w:delText>significant</w:delText>
        </w:r>
      </w:del>
      <w:r w:rsidRPr="00485FD3">
        <w:rPr>
          <w:rFonts w:ascii="Times New Roman" w:hAnsi="Times New Roman" w:cs="Times New Roman"/>
          <w:lang w:val="en-US"/>
        </w:rPr>
        <w:t xml:space="preserve"> economic change.[8][9][10] Prior to the shift to an alternative energy, supplies of the dominant energy type became </w:t>
      </w:r>
      <w:ins w:id="7" w:author="User" w:date="2018-03-27T01:42:00Z">
        <w:r w:rsidR="0091281B">
          <w:rPr>
            <w:rFonts w:ascii="Times New Roman" w:hAnsi="Times New Roman" w:cs="Times New Roman"/>
            <w:lang w:val="en-US"/>
          </w:rPr>
          <w:t xml:space="preserve">unpredictable </w:t>
        </w:r>
      </w:ins>
      <w:del w:id="8" w:author="User" w:date="2018-03-27T01:42:00Z">
        <w:r w:rsidRPr="00485FD3" w:rsidDel="0091281B">
          <w:rPr>
            <w:rFonts w:ascii="Times New Roman" w:hAnsi="Times New Roman" w:cs="Times New Roman"/>
            <w:lang w:val="en-US"/>
          </w:rPr>
          <w:delText>erratic</w:delText>
        </w:r>
      </w:del>
      <w:r w:rsidRPr="00485FD3">
        <w:rPr>
          <w:rFonts w:ascii="Times New Roman" w:hAnsi="Times New Roman" w:cs="Times New Roman"/>
          <w:lang w:val="en-US"/>
        </w:rPr>
        <w:t>, accompanied by rapid increases in energy prices.</w:t>
      </w:r>
    </w:p>
    <w:p w:rsidR="00545B6F" w:rsidRPr="00545B6F" w:rsidRDefault="009C1EBD" w:rsidP="002B636F">
      <w:pPr>
        <w:pStyle w:val="2"/>
        <w:spacing w:before="240"/>
        <w:rPr>
          <w:lang w:val="en-US"/>
        </w:rPr>
      </w:pPr>
      <w:bookmarkStart w:id="9" w:name="_Toc509877418"/>
      <w:r w:rsidRPr="009C1EBD">
        <w:rPr>
          <w:lang w:val="en-US"/>
        </w:rPr>
        <w:t>Coal as an alternative to wood</w:t>
      </w:r>
      <w:bookmarkEnd w:id="9"/>
    </w:p>
    <w:p w:rsidR="009C1EBD" w:rsidRPr="00485FD3" w:rsidRDefault="009C1EBD"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In the late medieval period, coal was the new alternative fuel to save the society from overuse of the dominant fuel, wood. The deforestation had resulted in shortage of wood, at that time soft coal appeared as a savior. Historian Norman F. Cantor describes how:</w:t>
      </w:r>
    </w:p>
    <w:p w:rsidR="00545B6F" w:rsidRPr="00485FD3"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"Europeans had lived in the midst of vast forests throughout the earlier medieval centuries. After 1250 they became so skilled at deforestation that by 1500 AD they were running short of wood for heating and cooking... By 1500 Europe was on the edge of a fuel and nutritional disaster, [from] which it was saved in the sixteenth century only by the burning of soft coal and the cultivation of potatoes and maize."[11]</w:t>
      </w:r>
    </w:p>
    <w:p w:rsidR="00545B6F" w:rsidRPr="00545B6F" w:rsidRDefault="009C1EBD" w:rsidP="002B636F">
      <w:pPr>
        <w:pStyle w:val="2"/>
        <w:spacing w:before="240"/>
        <w:rPr>
          <w:lang w:val="en-US"/>
        </w:rPr>
      </w:pPr>
      <w:bookmarkStart w:id="10" w:name="_Toc509877419"/>
      <w:r w:rsidRPr="009C1EBD">
        <w:rPr>
          <w:lang w:val="en-US"/>
        </w:rPr>
        <w:t>Petroleum as an alternative to whale oil</w:t>
      </w:r>
      <w:bookmarkEnd w:id="10"/>
    </w:p>
    <w:p w:rsidR="009C1EBD" w:rsidRPr="00485FD3" w:rsidRDefault="009C1EBD"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Whale oil was the dominant form of lubrication and fuel for lamps in the early 19th century, but the depletion of the whale stocks by mid century caused whale oil prices to skyrocket setting the stage for the adoption of petroleum which was first commercialized in Pennsylvania in 1859.[12]</w:t>
      </w:r>
    </w:p>
    <w:p w:rsidR="009C1EBD" w:rsidRPr="00F62490" w:rsidRDefault="009C1EBD" w:rsidP="00F62490">
      <w:pPr>
        <w:pStyle w:val="2"/>
        <w:spacing w:before="240"/>
        <w:rPr>
          <w:lang w:val="en-US"/>
        </w:rPr>
      </w:pPr>
      <w:bookmarkStart w:id="11" w:name="_Toc509877420"/>
      <w:r w:rsidRPr="009C1EBD">
        <w:rPr>
          <w:lang w:val="en-US"/>
        </w:rPr>
        <w:t>Ethanol as an alternative to fossil fuels</w:t>
      </w:r>
      <w:bookmarkEnd w:id="11"/>
    </w:p>
    <w:p w:rsidR="009C1EBD" w:rsidRPr="00485FD3" w:rsidRDefault="009C1EBD"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In 1917, Alexander Graham Bell advocated ethanol from corn, wheat and other foods as an alternative to coal and oil, stating that the world was in measurable distance of depleting these fuels. For Bell, the problem requiring an alternative was lack of renewability of orthodox energy sources.[13] Since the 1970s, Brazil has had an ethanol fuel program which has allowed the country to become the world's second largest producer of ethanol (after the United States) and the world's largest exporter.[14] Brazil’s ethanol fuel program uses modern equipment and cheap sugar cane as feedstock, and the residual cane-waste (bagasse) is used to process heat and power.[15] There are no longer light vehicles in Brazil running on pure gasoline. By the end of 2008 there were 35,000 filling stations throughout Brazil with at least one ethanol pump.[16]</w:t>
      </w:r>
    </w:p>
    <w:p w:rsidR="009C1EBD" w:rsidRPr="00485FD3"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lastRenderedPageBreak/>
        <w:t>Cellulosic ethanol can be produced from a diverse array of feedstocks, and involves the use of the whole crop. This new approach should increase yields and reduce the carbon footprint because the amount of energy-intensive fertilizers and fungicides will remain the same, for a higher output of usable material.[17][18] As of 2008, there are nine commercial cellulosic ethanol plants which are either operating, or under construction, in the United States.[19]</w:t>
      </w:r>
    </w:p>
    <w:p w:rsidR="009C1EBD" w:rsidRPr="00485FD3" w:rsidRDefault="009C1EBD" w:rsidP="00D71504">
      <w:pPr>
        <w:spacing w:before="240" w:after="240" w:line="312" w:lineRule="auto"/>
        <w:rPr>
          <w:rFonts w:ascii="Times New Roman" w:hAnsi="Times New Roman" w:cs="Times New Roman"/>
          <w:lang w:val="en-US"/>
        </w:rPr>
      </w:pPr>
      <w:r w:rsidRPr="00485FD3">
        <w:rPr>
          <w:rFonts w:ascii="Times New Roman" w:hAnsi="Times New Roman" w:cs="Times New Roman"/>
          <w:lang w:val="en-US"/>
        </w:rPr>
        <w:t>Second-generation biofuels technologies are able to manufacture biofuels from inedible biomass and could hence prevent conversion of food into fuel."[20] As of July 2010, there is one commercial second-generation (2G) ethanol plant Inbicon Biomass Refinery, which is operating in Denmark.[21]</w:t>
      </w:r>
    </w:p>
    <w:p w:rsidR="00545B6F" w:rsidRPr="00545B6F" w:rsidRDefault="009C1EBD" w:rsidP="002B636F">
      <w:pPr>
        <w:pStyle w:val="2"/>
        <w:spacing w:before="240"/>
        <w:rPr>
          <w:lang w:val="en-US"/>
        </w:rPr>
      </w:pPr>
      <w:bookmarkStart w:id="12" w:name="_Toc509877421"/>
      <w:r w:rsidRPr="009C1EBD">
        <w:rPr>
          <w:lang w:val="en-US"/>
        </w:rPr>
        <w:t>Coal gasification as an alternative to petroleum</w:t>
      </w:r>
      <w:bookmarkEnd w:id="12"/>
    </w:p>
    <w:p w:rsidR="004F0BF9" w:rsidRPr="00485FD3" w:rsidRDefault="009C1EBD"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In the 1970s, President Jimmy Carter's administration advocated coal gasification as an alternative to expensive imported oil. The program, including the Synthetic Fuels Corporation was scrapped when petroleum prices plummeted in the 1980s. The carbon footprint and environmental impact of coal gasification are both very high.[citation needed]</w:t>
      </w:r>
    </w:p>
    <w:p w:rsidR="009C1EBD" w:rsidRPr="00CA426C" w:rsidRDefault="009C1EBD" w:rsidP="009C1EBD">
      <w:pPr>
        <w:rPr>
          <w:rFonts w:ascii="Times New Roman" w:hAnsi="Times New Roman" w:cs="Times New Roman"/>
          <w:sz w:val="24"/>
          <w:szCs w:val="24"/>
          <w:lang w:val="en-US"/>
        </w:rPr>
      </w:pPr>
    </w:p>
    <w:p w:rsidR="009C1EBD" w:rsidRDefault="009C1EBD">
      <w:pPr>
        <w:rPr>
          <w:lang w:val="en-US"/>
        </w:rPr>
      </w:pPr>
      <w:r>
        <w:rPr>
          <w:lang w:val="en-US"/>
        </w:rPr>
        <w:br w:type="page"/>
      </w:r>
    </w:p>
    <w:p w:rsidR="0029521C" w:rsidRPr="00D71504" w:rsidRDefault="0029521C" w:rsidP="00E81A80">
      <w:pPr>
        <w:pStyle w:val="1"/>
        <w:spacing w:before="0" w:after="380"/>
        <w:rPr>
          <w:rFonts w:ascii="Arial" w:hAnsi="Arial" w:cs="Arial"/>
          <w:color w:val="FF0000"/>
          <w:sz w:val="34"/>
          <w:szCs w:val="34"/>
          <w:lang w:val="en-US"/>
        </w:rPr>
      </w:pPr>
      <w:bookmarkStart w:id="13" w:name="_Toc509877422"/>
      <w:r w:rsidRPr="00E26804">
        <w:rPr>
          <w:rFonts w:ascii="Arial" w:hAnsi="Arial" w:cs="Arial"/>
          <w:color w:val="FF0000"/>
          <w:sz w:val="34"/>
          <w:szCs w:val="34"/>
          <w:lang w:val="en-US"/>
        </w:rPr>
        <w:lastRenderedPageBreak/>
        <w:t>Ecotourism</w:t>
      </w:r>
      <w:bookmarkEnd w:id="13"/>
    </w:p>
    <w:p w:rsidR="00FF573F" w:rsidRDefault="00FF573F" w:rsidP="002B636F">
      <w:pPr>
        <w:pStyle w:val="2"/>
        <w:spacing w:before="380"/>
        <w:rPr>
          <w:lang w:val="en-US"/>
        </w:rPr>
      </w:pPr>
      <w:bookmarkStart w:id="14" w:name="_Toc509877423"/>
      <w:r>
        <w:rPr>
          <w:lang w:val="en-US"/>
        </w:rPr>
        <w:t>Basic Information</w:t>
      </w:r>
      <w:bookmarkEnd w:id="14"/>
    </w:p>
    <w:p w:rsidR="009C1EBD" w:rsidRPr="00485FD3" w:rsidRDefault="009C1EBD"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Ecotourism is a form of tourism involving visiting fragile, pristine, and relatively undisturbed natural areas, intended as a low-impact and often small scale alternative to standard commercial mass tourism. It means responsible travel to natural areas conserving the environment and improving the well-being of the local people.[1] Its purpose may be to educate the traveler, to provide funds for ecological conservation, to directly benefit the economic development and political empowerment of local communities, or to foster respect for different cultures and for human rights. Since the 1980s, ecotourism has been considered a critical endeavor by environmentalists, so that future generations may experience destinations relatively untouched by human intervention.[2]:33 Several university programs use this description as the working definition of ecotourism.[3]</w:t>
      </w:r>
    </w:p>
    <w:p w:rsidR="009C1EBD" w:rsidRPr="00485FD3"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Generally, ecotourism deals with interaction with biotic components of the natural environments.[4] Ecotourism focuses on socially responsible travel, personal growth, and environmental sustainability. Ecotourism typically involves travel to destinations where flora, fauna, and cultural heritage are the primary attractions. Ecotourism is intended to offer tourists an insight into the impact of human beings on the environment and to foster a greater appreciation of our natural habitats.</w:t>
      </w:r>
    </w:p>
    <w:p w:rsidR="004966C3" w:rsidRPr="00485FD3" w:rsidRDefault="009C1EBD" w:rsidP="004966C3">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Responsible ecotourism programs include those that minimize the negative aspects of conventional tourism on the environment and enhance the cultural integrity of local people. Therefore, in addition to evaluating environmental and cultural factors, an integral part of ecotourism is the promotion of recycling, energy efficiency, water conservation, and creation of economic opportunities for local communities.[5] For these reasons, ecotourism often appeals to advocates of environmental and social responsibility.</w:t>
      </w:r>
      <w:r w:rsidR="004966C3" w:rsidRPr="004966C3">
        <w:rPr>
          <w:rFonts w:ascii="Times New Roman" w:hAnsi="Times New Roman" w:cs="Times New Roman"/>
          <w:lang w:val="en-US"/>
        </w:rPr>
        <w:t xml:space="preserve"> </w:t>
      </w:r>
      <w:r w:rsidR="004966C3" w:rsidRPr="00485FD3">
        <w:rPr>
          <w:rFonts w:ascii="Times New Roman" w:hAnsi="Times New Roman" w:cs="Times New Roman"/>
          <w:lang w:val="en-US"/>
        </w:rPr>
        <w:t>The term 'ecotourism', like 'sustainable tourism', is considered by many to be an oxymoron. Like most forms of tourism, ecotourism generally depends on air transportation, which contributes to global climate change. Additionally, "the overall effect of sustainable tourism is negative where like ecotourism philanthropic aspirations mask hard-nosed immediate self-interest."[6]</w:t>
      </w:r>
    </w:p>
    <w:p w:rsidR="00FF573F" w:rsidRPr="00485FD3" w:rsidRDefault="00FF573F" w:rsidP="00D71504">
      <w:pPr>
        <w:spacing w:before="240" w:after="240" w:line="312" w:lineRule="auto"/>
        <w:ind w:firstLine="709"/>
        <w:rPr>
          <w:rFonts w:ascii="Times New Roman" w:hAnsi="Times New Roman" w:cs="Times New Roman"/>
          <w:lang w:val="en-US"/>
        </w:rPr>
      </w:pPr>
    </w:p>
    <w:tbl>
      <w:tblPr>
        <w:tblStyle w:val="a8"/>
        <w:tblpPr w:leftFromText="180" w:rightFromText="180" w:vertAnchor="text" w:horzAnchor="margin" w:tblpY="73"/>
        <w:tblW w:w="0" w:type="auto"/>
        <w:tblLook w:val="04A0"/>
      </w:tblPr>
      <w:tblGrid>
        <w:gridCol w:w="1845"/>
        <w:gridCol w:w="1904"/>
        <w:gridCol w:w="1854"/>
        <w:gridCol w:w="1843"/>
        <w:gridCol w:w="1840"/>
      </w:tblGrid>
      <w:tr w:rsidR="004966C3" w:rsidTr="004966C3">
        <w:trPr>
          <w:trHeight w:val="552"/>
        </w:trPr>
        <w:tc>
          <w:tcPr>
            <w:tcW w:w="1845" w:type="dxa"/>
            <w:shd w:val="clear" w:color="auto" w:fill="0070C0"/>
          </w:tcPr>
          <w:p w:rsidR="004966C3" w:rsidRPr="00106A75" w:rsidRDefault="004966C3" w:rsidP="004966C3">
            <w:pPr>
              <w:spacing w:before="240" w:after="240" w:line="312" w:lineRule="auto"/>
              <w:rPr>
                <w:rFonts w:ascii="Arial" w:hAnsi="Arial" w:cs="Arial"/>
                <w:b/>
                <w:color w:val="FFFFFF" w:themeColor="background1"/>
                <w:lang w:val="en-US"/>
              </w:rPr>
            </w:pPr>
            <w:r w:rsidRPr="00106A75">
              <w:rPr>
                <w:rFonts w:ascii="Arial" w:hAnsi="Arial" w:cs="Arial"/>
                <w:b/>
                <w:color w:val="FFFFFF" w:themeColor="background1"/>
                <w:lang w:val="en-US"/>
              </w:rPr>
              <w:t>LESSON</w:t>
            </w:r>
          </w:p>
        </w:tc>
        <w:tc>
          <w:tcPr>
            <w:tcW w:w="1904" w:type="dxa"/>
            <w:shd w:val="clear" w:color="auto" w:fill="0070C0"/>
          </w:tcPr>
          <w:p w:rsidR="004966C3" w:rsidRPr="00106A75" w:rsidRDefault="004966C3" w:rsidP="004966C3">
            <w:pPr>
              <w:spacing w:before="240" w:after="240" w:line="312" w:lineRule="auto"/>
              <w:rPr>
                <w:rFonts w:ascii="Arial" w:hAnsi="Arial" w:cs="Arial"/>
                <w:b/>
                <w:color w:val="FFFFFF" w:themeColor="background1"/>
                <w:lang w:val="en-US"/>
              </w:rPr>
            </w:pPr>
            <w:r w:rsidRPr="00106A75">
              <w:rPr>
                <w:rFonts w:ascii="Arial" w:hAnsi="Arial" w:cs="Arial"/>
                <w:b/>
                <w:color w:val="FFFFFF" w:themeColor="background1"/>
                <w:lang w:val="en-US"/>
              </w:rPr>
              <w:t>TOPIC</w:t>
            </w:r>
          </w:p>
        </w:tc>
        <w:tc>
          <w:tcPr>
            <w:tcW w:w="1854" w:type="dxa"/>
            <w:tcBorders>
              <w:bottom w:val="single" w:sz="4" w:space="0" w:color="auto"/>
            </w:tcBorders>
            <w:shd w:val="clear" w:color="auto" w:fill="0070C0"/>
          </w:tcPr>
          <w:p w:rsidR="004966C3" w:rsidRPr="00106A75" w:rsidRDefault="004966C3" w:rsidP="004966C3">
            <w:pPr>
              <w:spacing w:before="240" w:after="240" w:line="312" w:lineRule="auto"/>
              <w:rPr>
                <w:rFonts w:ascii="Arial" w:hAnsi="Arial" w:cs="Arial"/>
                <w:b/>
                <w:color w:val="FFFFFF" w:themeColor="background1"/>
                <w:lang w:val="en-US"/>
              </w:rPr>
            </w:pPr>
            <w:r w:rsidRPr="00106A75">
              <w:rPr>
                <w:rFonts w:ascii="Arial" w:hAnsi="Arial" w:cs="Arial"/>
                <w:b/>
                <w:color w:val="FFFFFF" w:themeColor="background1"/>
                <w:lang w:val="en-US"/>
              </w:rPr>
              <w:t>ASSIGNMENT</w:t>
            </w:r>
          </w:p>
        </w:tc>
        <w:tc>
          <w:tcPr>
            <w:tcW w:w="1843" w:type="dxa"/>
            <w:tcBorders>
              <w:bottom w:val="single" w:sz="4" w:space="0" w:color="auto"/>
            </w:tcBorders>
            <w:shd w:val="clear" w:color="auto" w:fill="0070C0"/>
          </w:tcPr>
          <w:p w:rsidR="004966C3" w:rsidRPr="00106A75" w:rsidRDefault="004966C3" w:rsidP="004966C3">
            <w:pPr>
              <w:spacing w:before="240" w:after="240" w:line="312" w:lineRule="auto"/>
              <w:rPr>
                <w:rFonts w:ascii="Arial" w:hAnsi="Arial" w:cs="Arial"/>
                <w:b/>
                <w:color w:val="FFFFFF" w:themeColor="background1"/>
                <w:lang w:val="en-US"/>
              </w:rPr>
            </w:pPr>
            <w:r w:rsidRPr="00106A75">
              <w:rPr>
                <w:rFonts w:ascii="Arial" w:hAnsi="Arial" w:cs="Arial"/>
                <w:b/>
                <w:color w:val="FFFFFF" w:themeColor="background1"/>
                <w:lang w:val="en-US"/>
              </w:rPr>
              <w:t>POINTS</w:t>
            </w:r>
          </w:p>
        </w:tc>
        <w:tc>
          <w:tcPr>
            <w:tcW w:w="1840" w:type="dxa"/>
            <w:tcBorders>
              <w:bottom w:val="single" w:sz="4" w:space="0" w:color="auto"/>
            </w:tcBorders>
            <w:shd w:val="clear" w:color="auto" w:fill="0070C0"/>
          </w:tcPr>
          <w:p w:rsidR="004966C3" w:rsidRPr="00106A75" w:rsidRDefault="004966C3" w:rsidP="004966C3">
            <w:pPr>
              <w:spacing w:before="240" w:after="240" w:line="312" w:lineRule="auto"/>
              <w:rPr>
                <w:rFonts w:ascii="Arial" w:hAnsi="Arial" w:cs="Arial"/>
                <w:b/>
                <w:color w:val="FFFFFF" w:themeColor="background1"/>
                <w:lang w:val="en-US"/>
              </w:rPr>
            </w:pPr>
            <w:r w:rsidRPr="00106A75">
              <w:rPr>
                <w:rFonts w:ascii="Arial" w:hAnsi="Arial" w:cs="Arial"/>
                <w:b/>
                <w:color w:val="FFFFFF" w:themeColor="background1"/>
                <w:lang w:val="en-US"/>
              </w:rPr>
              <w:t>DUE</w:t>
            </w:r>
          </w:p>
        </w:tc>
      </w:tr>
      <w:tr w:rsidR="004966C3" w:rsidTr="004966C3">
        <w:trPr>
          <w:trHeight w:val="690"/>
        </w:trPr>
        <w:tc>
          <w:tcPr>
            <w:tcW w:w="1845" w:type="dxa"/>
            <w:vMerge w:val="restart"/>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1</w:t>
            </w:r>
          </w:p>
        </w:tc>
        <w:tc>
          <w:tcPr>
            <w:tcW w:w="1904" w:type="dxa"/>
            <w:vMerge w:val="restart"/>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What is distance learning</w:t>
            </w:r>
            <w:r w:rsidRPr="00106A75">
              <w:rPr>
                <w:rFonts w:ascii="Arial" w:hAnsi="Arial" w:cs="Arial"/>
                <w:color w:val="000000"/>
                <w:shd w:val="clear" w:color="auto" w:fill="7D97DF"/>
              </w:rPr>
              <w:t>?</w:t>
            </w:r>
          </w:p>
        </w:tc>
        <w:tc>
          <w:tcPr>
            <w:tcW w:w="1854" w:type="dxa"/>
            <w:tcBorders>
              <w:top w:val="single" w:sz="4" w:space="0" w:color="auto"/>
              <w:bottom w:val="single" w:sz="4" w:space="0" w:color="auto"/>
            </w:tcBorders>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Wiki #1</w:t>
            </w:r>
          </w:p>
        </w:tc>
        <w:tc>
          <w:tcPr>
            <w:tcW w:w="1843" w:type="dxa"/>
            <w:tcBorders>
              <w:bottom w:val="single" w:sz="4" w:space="0" w:color="auto"/>
            </w:tcBorders>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10</w:t>
            </w:r>
          </w:p>
        </w:tc>
        <w:tc>
          <w:tcPr>
            <w:tcW w:w="1840" w:type="dxa"/>
            <w:tcBorders>
              <w:bottom w:val="single" w:sz="4" w:space="0" w:color="auto"/>
            </w:tcBorders>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March 10</w:t>
            </w:r>
          </w:p>
        </w:tc>
      </w:tr>
      <w:tr w:rsidR="004966C3" w:rsidTr="004966C3">
        <w:trPr>
          <w:trHeight w:val="450"/>
        </w:trPr>
        <w:tc>
          <w:tcPr>
            <w:tcW w:w="1845" w:type="dxa"/>
            <w:vMerge/>
            <w:shd w:val="clear" w:color="auto" w:fill="7D97DF"/>
          </w:tcPr>
          <w:p w:rsidR="004966C3" w:rsidRPr="00106A75" w:rsidRDefault="004966C3" w:rsidP="004966C3">
            <w:pPr>
              <w:spacing w:before="240" w:after="240" w:line="312" w:lineRule="auto"/>
              <w:rPr>
                <w:rFonts w:ascii="Arial" w:hAnsi="Arial" w:cs="Arial"/>
                <w:lang w:val="en-US"/>
              </w:rPr>
            </w:pPr>
          </w:p>
        </w:tc>
        <w:tc>
          <w:tcPr>
            <w:tcW w:w="1904" w:type="dxa"/>
            <w:vMerge/>
            <w:shd w:val="clear" w:color="auto" w:fill="7D97DF"/>
          </w:tcPr>
          <w:p w:rsidR="004966C3" w:rsidRPr="00106A75" w:rsidRDefault="004966C3" w:rsidP="004966C3">
            <w:pPr>
              <w:spacing w:before="240" w:after="240" w:line="312" w:lineRule="auto"/>
              <w:rPr>
                <w:rFonts w:ascii="Arial" w:hAnsi="Arial" w:cs="Arial"/>
                <w:lang w:val="en-US"/>
              </w:rPr>
            </w:pPr>
          </w:p>
        </w:tc>
        <w:tc>
          <w:tcPr>
            <w:tcW w:w="1854" w:type="dxa"/>
            <w:tcBorders>
              <w:top w:val="single" w:sz="4" w:space="0" w:color="auto"/>
            </w:tcBorders>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Presentation</w:t>
            </w:r>
          </w:p>
        </w:tc>
        <w:tc>
          <w:tcPr>
            <w:tcW w:w="1843" w:type="dxa"/>
            <w:tcBorders>
              <w:top w:val="single" w:sz="4" w:space="0" w:color="auto"/>
            </w:tcBorders>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20</w:t>
            </w:r>
          </w:p>
        </w:tc>
        <w:tc>
          <w:tcPr>
            <w:tcW w:w="1840" w:type="dxa"/>
            <w:tcBorders>
              <w:top w:val="single" w:sz="4" w:space="0" w:color="auto"/>
            </w:tcBorders>
          </w:tcPr>
          <w:p w:rsidR="004966C3" w:rsidRPr="00106A75" w:rsidRDefault="004966C3" w:rsidP="004966C3">
            <w:pPr>
              <w:spacing w:before="240" w:after="240" w:line="312" w:lineRule="auto"/>
              <w:rPr>
                <w:rFonts w:ascii="Arial" w:hAnsi="Arial" w:cs="Arial"/>
              </w:rPr>
            </w:pPr>
          </w:p>
        </w:tc>
      </w:tr>
      <w:tr w:rsidR="004966C3" w:rsidTr="004966C3">
        <w:tc>
          <w:tcPr>
            <w:tcW w:w="1845"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2</w:t>
            </w:r>
          </w:p>
        </w:tc>
        <w:tc>
          <w:tcPr>
            <w:tcW w:w="1904"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History&amp;Theories</w:t>
            </w:r>
          </w:p>
        </w:tc>
        <w:tc>
          <w:tcPr>
            <w:tcW w:w="1854"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Brief Paper</w:t>
            </w:r>
          </w:p>
        </w:tc>
        <w:tc>
          <w:tcPr>
            <w:tcW w:w="1843"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20</w:t>
            </w:r>
          </w:p>
        </w:tc>
        <w:tc>
          <w:tcPr>
            <w:tcW w:w="1840"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March 24</w:t>
            </w:r>
          </w:p>
        </w:tc>
      </w:tr>
      <w:tr w:rsidR="004966C3" w:rsidTr="004966C3">
        <w:tc>
          <w:tcPr>
            <w:tcW w:w="9286" w:type="dxa"/>
            <w:gridSpan w:val="5"/>
            <w:tcBorders>
              <w:bottom w:val="single" w:sz="4" w:space="0" w:color="auto"/>
            </w:tcBorders>
          </w:tcPr>
          <w:p w:rsidR="004966C3" w:rsidRPr="00106A75" w:rsidRDefault="004966C3" w:rsidP="004966C3">
            <w:pPr>
              <w:spacing w:before="240" w:after="240" w:line="312" w:lineRule="auto"/>
              <w:jc w:val="center"/>
              <w:rPr>
                <w:rFonts w:ascii="Arial" w:hAnsi="Arial" w:cs="Arial"/>
                <w:lang w:val="en-US"/>
              </w:rPr>
            </w:pPr>
            <w:r w:rsidRPr="00106A75">
              <w:rPr>
                <w:rFonts w:ascii="Arial" w:hAnsi="Arial" w:cs="Arial"/>
                <w:lang w:val="en-US"/>
              </w:rPr>
              <w:lastRenderedPageBreak/>
              <w:t>Spring Break</w:t>
            </w:r>
          </w:p>
        </w:tc>
      </w:tr>
      <w:tr w:rsidR="004966C3" w:rsidTr="004966C3">
        <w:trPr>
          <w:trHeight w:val="480"/>
        </w:trPr>
        <w:tc>
          <w:tcPr>
            <w:tcW w:w="1845" w:type="dxa"/>
            <w:vMerge w:val="restart"/>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3</w:t>
            </w:r>
          </w:p>
        </w:tc>
        <w:tc>
          <w:tcPr>
            <w:tcW w:w="1904" w:type="dxa"/>
            <w:vMerge w:val="restart"/>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Distance Learners</w:t>
            </w:r>
          </w:p>
        </w:tc>
        <w:tc>
          <w:tcPr>
            <w:tcW w:w="1854" w:type="dxa"/>
            <w:tcBorders>
              <w:bottom w:val="single" w:sz="4" w:space="0" w:color="auto"/>
            </w:tcBorders>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Discussion #1</w:t>
            </w:r>
          </w:p>
        </w:tc>
        <w:tc>
          <w:tcPr>
            <w:tcW w:w="1843" w:type="dxa"/>
            <w:tcBorders>
              <w:bottom w:val="single" w:sz="4" w:space="0" w:color="auto"/>
            </w:tcBorders>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10</w:t>
            </w:r>
          </w:p>
        </w:tc>
        <w:tc>
          <w:tcPr>
            <w:tcW w:w="1840" w:type="dxa"/>
            <w:tcBorders>
              <w:bottom w:val="single" w:sz="4" w:space="0" w:color="auto"/>
            </w:tcBorders>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April 7</w:t>
            </w:r>
          </w:p>
        </w:tc>
      </w:tr>
      <w:tr w:rsidR="004966C3" w:rsidTr="004966C3">
        <w:trPr>
          <w:trHeight w:val="330"/>
        </w:trPr>
        <w:tc>
          <w:tcPr>
            <w:tcW w:w="1845" w:type="dxa"/>
            <w:vMerge/>
            <w:shd w:val="clear" w:color="auto" w:fill="7D97DF"/>
          </w:tcPr>
          <w:p w:rsidR="004966C3" w:rsidRPr="00106A75" w:rsidRDefault="004966C3" w:rsidP="004966C3">
            <w:pPr>
              <w:spacing w:before="240" w:after="240" w:line="312" w:lineRule="auto"/>
              <w:rPr>
                <w:rFonts w:ascii="Arial" w:hAnsi="Arial" w:cs="Arial"/>
                <w:lang w:val="en-US"/>
              </w:rPr>
            </w:pPr>
          </w:p>
        </w:tc>
        <w:tc>
          <w:tcPr>
            <w:tcW w:w="1904" w:type="dxa"/>
            <w:vMerge/>
            <w:shd w:val="clear" w:color="auto" w:fill="7D97DF"/>
          </w:tcPr>
          <w:p w:rsidR="004966C3" w:rsidRPr="00106A75" w:rsidRDefault="004966C3" w:rsidP="004966C3">
            <w:pPr>
              <w:spacing w:before="240" w:after="240" w:line="312" w:lineRule="auto"/>
              <w:rPr>
                <w:rFonts w:ascii="Arial" w:hAnsi="Arial" w:cs="Arial"/>
                <w:lang w:val="en-US"/>
              </w:rPr>
            </w:pPr>
          </w:p>
        </w:tc>
        <w:tc>
          <w:tcPr>
            <w:tcW w:w="1854" w:type="dxa"/>
            <w:tcBorders>
              <w:top w:val="single" w:sz="4" w:space="0" w:color="auto"/>
            </w:tcBorders>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Group Project</w:t>
            </w:r>
          </w:p>
        </w:tc>
        <w:tc>
          <w:tcPr>
            <w:tcW w:w="1843" w:type="dxa"/>
            <w:tcBorders>
              <w:top w:val="single" w:sz="4" w:space="0" w:color="auto"/>
            </w:tcBorders>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50</w:t>
            </w:r>
          </w:p>
        </w:tc>
        <w:tc>
          <w:tcPr>
            <w:tcW w:w="1840" w:type="dxa"/>
            <w:tcBorders>
              <w:top w:val="single" w:sz="4" w:space="0" w:color="auto"/>
            </w:tcBorders>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April 14</w:t>
            </w:r>
          </w:p>
        </w:tc>
      </w:tr>
      <w:tr w:rsidR="004966C3" w:rsidTr="004966C3">
        <w:tc>
          <w:tcPr>
            <w:tcW w:w="1845"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4</w:t>
            </w:r>
          </w:p>
        </w:tc>
        <w:tc>
          <w:tcPr>
            <w:tcW w:w="1904"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Media Selection</w:t>
            </w:r>
          </w:p>
        </w:tc>
        <w:tc>
          <w:tcPr>
            <w:tcW w:w="1854"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Blog #1</w:t>
            </w:r>
          </w:p>
        </w:tc>
        <w:tc>
          <w:tcPr>
            <w:tcW w:w="1843"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10</w:t>
            </w:r>
          </w:p>
        </w:tc>
        <w:tc>
          <w:tcPr>
            <w:tcW w:w="1840" w:type="dxa"/>
            <w:shd w:val="clear" w:color="auto" w:fill="7D97DF"/>
          </w:tcPr>
          <w:p w:rsidR="004966C3" w:rsidRPr="00106A75" w:rsidRDefault="004966C3" w:rsidP="004966C3">
            <w:pPr>
              <w:spacing w:before="240" w:after="240" w:line="312" w:lineRule="auto"/>
              <w:rPr>
                <w:rFonts w:ascii="Arial" w:hAnsi="Arial" w:cs="Arial"/>
                <w:lang w:val="en-US"/>
              </w:rPr>
            </w:pPr>
            <w:r w:rsidRPr="00106A75">
              <w:rPr>
                <w:rFonts w:ascii="Arial" w:hAnsi="Arial" w:cs="Arial"/>
                <w:lang w:val="en-US"/>
              </w:rPr>
              <w:t>April 21</w:t>
            </w:r>
          </w:p>
        </w:tc>
      </w:tr>
    </w:tbl>
    <w:p w:rsidR="009C1EBD" w:rsidRPr="00485FD3" w:rsidRDefault="009C1EBD">
      <w:pPr>
        <w:rPr>
          <w:rFonts w:ascii="Times New Roman" w:hAnsi="Times New Roman" w:cs="Times New Roman"/>
          <w:lang w:val="en-US"/>
        </w:rPr>
      </w:pPr>
      <w:r w:rsidRPr="00485FD3">
        <w:rPr>
          <w:rFonts w:ascii="Times New Roman" w:hAnsi="Times New Roman" w:cs="Times New Roman"/>
          <w:lang w:val="en-US"/>
        </w:rPr>
        <w:br w:type="page"/>
      </w:r>
    </w:p>
    <w:p w:rsidR="0029521C" w:rsidRPr="00E26804" w:rsidRDefault="0029521C" w:rsidP="00E81A80">
      <w:pPr>
        <w:pStyle w:val="1"/>
        <w:spacing w:before="0" w:after="380"/>
        <w:rPr>
          <w:rFonts w:ascii="Arial" w:hAnsi="Arial" w:cs="Arial"/>
          <w:color w:val="FF0000"/>
          <w:sz w:val="34"/>
          <w:szCs w:val="34"/>
          <w:lang w:val="en-US"/>
        </w:rPr>
      </w:pPr>
      <w:bookmarkStart w:id="15" w:name="_Toc509877424"/>
      <w:r w:rsidRPr="00E26804">
        <w:rPr>
          <w:rFonts w:ascii="Arial" w:hAnsi="Arial" w:cs="Arial"/>
          <w:color w:val="FF0000"/>
          <w:sz w:val="34"/>
          <w:szCs w:val="34"/>
          <w:lang w:val="en-US"/>
        </w:rPr>
        <w:lastRenderedPageBreak/>
        <w:t>Recycling</w:t>
      </w:r>
      <w:bookmarkEnd w:id="15"/>
    </w:p>
    <w:p w:rsidR="00FF573F" w:rsidRPr="00FF573F" w:rsidRDefault="00FF573F" w:rsidP="002B636F">
      <w:pPr>
        <w:pStyle w:val="2"/>
        <w:spacing w:before="380"/>
        <w:rPr>
          <w:lang w:val="en-US"/>
        </w:rPr>
      </w:pPr>
      <w:bookmarkStart w:id="16" w:name="_Toc509877425"/>
      <w:r>
        <w:rPr>
          <w:lang w:val="en-US"/>
        </w:rPr>
        <w:t>Recycling of waste materials and waste energy</w:t>
      </w:r>
      <w:bookmarkEnd w:id="16"/>
    </w:p>
    <w:p w:rsidR="009C1EBD" w:rsidRPr="00485FD3" w:rsidRDefault="009C1EBD"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 xml:space="preserve">Recycling is the process of converting waste materials into new materials and objects. It is an alternative to "conventional" waste disposal that can save material and help lower greenhouse gas emissions (compared to plastic production,[1][2] for example). </w:t>
      </w:r>
      <w:r w:rsidR="000F5C64">
        <w:rPr>
          <w:rFonts w:ascii="Times New Roman" w:hAnsi="Times New Roman" w:cs="Times New Roman"/>
          <w:noProof/>
        </w:rPr>
        <w:drawing>
          <wp:inline distT="0" distB="0" distL="0" distR="0">
            <wp:extent cx="3333750" cy="2396651"/>
            <wp:effectExtent l="19050" t="0" r="0" b="0"/>
            <wp:docPr id="2"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20"/>
                    <a:stretch>
                      <a:fillRect/>
                    </a:stretch>
                  </pic:blipFill>
                  <pic:spPr>
                    <a:xfrm>
                      <a:off x="0" y="0"/>
                      <a:ext cx="3333750" cy="2396651"/>
                    </a:xfrm>
                    <a:prstGeom prst="rect">
                      <a:avLst/>
                    </a:prstGeom>
                  </pic:spPr>
                </pic:pic>
              </a:graphicData>
            </a:graphic>
          </wp:inline>
        </w:drawing>
      </w:r>
      <w:r w:rsidRPr="00485FD3">
        <w:rPr>
          <w:rFonts w:ascii="Times New Roman" w:hAnsi="Times New Roman" w:cs="Times New Roman"/>
          <w:lang w:val="en-US"/>
        </w:rPr>
        <w:t>Recycling can prevent the waste of potentially useful materials and reduce the consumption of fresh raw materials, thereby reducing: energy usage, air pollution (from incineration), and water pollution (from landfilling).</w:t>
      </w:r>
    </w:p>
    <w:p w:rsidR="009C1EBD" w:rsidRPr="00485FD3"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Recycling is a key component of modern waste reduction and is the third component of the "Reduce, Reuse, and Recycle" waste hierarchy.[3][4]</w:t>
      </w:r>
    </w:p>
    <w:p w:rsidR="009C1EBD" w:rsidRPr="00485FD3"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There are some ISO standards related to recycling such as ISO 15270:2008 for plastics waste and ISO 14001:2004 for environmental management control of recycling practice.</w:t>
      </w:r>
    </w:p>
    <w:p w:rsidR="009C1EBD" w:rsidRPr="00485FD3"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Recyclable materials include many kinds of glass, paper, and cardboard, metal, plastic, tires, textiles, and electronics. The composting or other reuse of biodegradable waste—such as food or garden waste—is also considered recycling.[2] Materials to be recycled are either brought to a collection center or picked up from the curbside, then sorted, cleaned, and reprocessed into new materials destined for manufacturing.</w:t>
      </w:r>
    </w:p>
    <w:p w:rsidR="001075A2" w:rsidRDefault="009C1EBD"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In the strictest sense, recycling of a material would produce a fresh supply of the same material—for example, used office paper would be converted into new office paper or used polystyrene foam into 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car batteries, or gold from circuit boards), or due to their hazardous nature (e.g., removal and reuse of mercury from thermometers and thermostats).</w:t>
      </w:r>
    </w:p>
    <w:p w:rsidR="0029521C" w:rsidRPr="004966C3" w:rsidRDefault="001075A2">
      <w:pPr>
        <w:rPr>
          <w:rFonts w:ascii="Times New Roman" w:hAnsi="Times New Roman" w:cs="Times New Roman"/>
          <w:lang w:val="en-US"/>
        </w:rPr>
      </w:pPr>
      <w:r>
        <w:rPr>
          <w:rFonts w:ascii="Times New Roman" w:hAnsi="Times New Roman" w:cs="Times New Roman"/>
          <w:lang w:val="en-US"/>
        </w:rPr>
        <w:br w:type="page"/>
      </w:r>
    </w:p>
    <w:p w:rsidR="0029521C" w:rsidRPr="00E26804" w:rsidRDefault="0029521C" w:rsidP="002B636F">
      <w:pPr>
        <w:pStyle w:val="1"/>
        <w:spacing w:before="0" w:after="380"/>
        <w:rPr>
          <w:rFonts w:ascii="Arial" w:hAnsi="Arial" w:cs="Arial"/>
          <w:color w:val="FF0000"/>
          <w:sz w:val="34"/>
          <w:szCs w:val="34"/>
          <w:lang w:val="en-US"/>
        </w:rPr>
      </w:pPr>
      <w:bookmarkStart w:id="17" w:name="_Toc509877426"/>
      <w:r w:rsidRPr="00E26804">
        <w:rPr>
          <w:rFonts w:ascii="Arial" w:hAnsi="Arial" w:cs="Arial"/>
          <w:color w:val="FF0000"/>
          <w:sz w:val="34"/>
          <w:szCs w:val="34"/>
          <w:lang w:val="en-US"/>
        </w:rPr>
        <w:lastRenderedPageBreak/>
        <w:t>Ozone Hole</w:t>
      </w:r>
      <w:bookmarkEnd w:id="17"/>
    </w:p>
    <w:p w:rsidR="00FF573F" w:rsidRPr="00FF573F" w:rsidRDefault="00FF573F" w:rsidP="002B636F">
      <w:pPr>
        <w:pStyle w:val="2"/>
        <w:spacing w:before="380"/>
        <w:rPr>
          <w:lang w:val="en-US"/>
        </w:rPr>
      </w:pPr>
      <w:bookmarkStart w:id="18" w:name="_Toc509877427"/>
      <w:r>
        <w:rPr>
          <w:lang w:val="en-US"/>
        </w:rPr>
        <w:t>History of Ozone</w:t>
      </w:r>
      <w:bookmarkEnd w:id="18"/>
    </w:p>
    <w:p w:rsidR="0029521C" w:rsidRPr="00485FD3" w:rsidRDefault="0029521C"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Ozone depletion describes two related phenomena observed since the late 1970s: a steady decline of about four percent in the total amount of ozone in Earth's stratosphere (the ozone layer), and a much larger springtime decrease in stratospheric ozone around Earth's polar regions.[1] The latter phenomenon is referred to as the ozone hole. There are also springtime polar tropospheric ozone depletion events in addition to these stratospheric phenomena.</w:t>
      </w:r>
    </w:p>
    <w:p w:rsidR="0029521C" w:rsidRPr="00485FD3" w:rsidRDefault="0029521C"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The main cause of ozone depletion and the ozone hole is man-made chemicals, especially man-made halocarbon refrigerants, solvents, propellants, and foam-blowing agents (chlorofluorocarbon (CFCs), HCFCs, halons), referred to as ozone-depleting substances (ODS). These compounds are transported into the stratosphere by the winds after being emitted at the surface.[2] Once in the stratosphere, they release halogen atoms through photodissociation, which catalyze the breakdown of ozone (O3) into oxygen (O2).[3] Both types of ozone depletion were observed to increase as emissions of halocarbons increased.</w:t>
      </w:r>
    </w:p>
    <w:p w:rsidR="0029521C" w:rsidRPr="00485FD3" w:rsidRDefault="0029521C"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Ozone depletion and the ozone hole have generated worldwide concern over increased cancer risks and other negative effects. The ozone layer prevents most harmful UVB wavelengths of ultraviolet light (UV light) from passing through the Earth's atmosphere. These wavelengths cause skin cancer, sunburn, and cataracts, which were projected to increase dramatically as a result of thinning ozone, as well as harming plants and animals. These concerns led to the adoption of the Montreal Protocol in 1987, which bans the production of CFCs, halons, and other ozone-depleting chemicals.</w:t>
      </w:r>
    </w:p>
    <w:p w:rsidR="0029521C" w:rsidRPr="00485FD3" w:rsidRDefault="0029521C"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The ban came into effect in 1989. Ozone levels stabilized by the mid-1990s and began to recover in the 2000s. Recovery is projected to continue over the next century, and the ozone hole is expected to reach pre-1980 levels by around 2075.[4] The Montreal Protocol is considered the most successful international environmental agreement to date.</w:t>
      </w:r>
    </w:p>
    <w:p w:rsidR="0029521C" w:rsidRDefault="0029521C">
      <w:pPr>
        <w:rPr>
          <w:lang w:val="en-US"/>
        </w:rPr>
      </w:pPr>
      <w:r>
        <w:rPr>
          <w:lang w:val="en-US"/>
        </w:rPr>
        <w:br w:type="page"/>
      </w:r>
    </w:p>
    <w:p w:rsidR="0029521C" w:rsidRPr="00E26804" w:rsidRDefault="0029521C" w:rsidP="002B636F">
      <w:pPr>
        <w:pStyle w:val="1"/>
        <w:spacing w:before="0" w:after="380"/>
        <w:rPr>
          <w:rFonts w:ascii="Arial" w:hAnsi="Arial" w:cs="Arial"/>
          <w:color w:val="FF0000"/>
          <w:sz w:val="34"/>
          <w:szCs w:val="34"/>
          <w:lang w:val="en-US"/>
        </w:rPr>
      </w:pPr>
      <w:bookmarkStart w:id="19" w:name="_Toc509877428"/>
      <w:r w:rsidRPr="00E26804">
        <w:rPr>
          <w:rFonts w:ascii="Arial" w:hAnsi="Arial" w:cs="Arial"/>
          <w:color w:val="FF0000"/>
          <w:sz w:val="34"/>
          <w:szCs w:val="34"/>
          <w:lang w:val="en-US"/>
        </w:rPr>
        <w:lastRenderedPageBreak/>
        <w:t>Green Revolution</w:t>
      </w:r>
      <w:bookmarkEnd w:id="19"/>
    </w:p>
    <w:p w:rsidR="00FF573F" w:rsidRPr="00FF573F" w:rsidRDefault="00FF573F" w:rsidP="002B636F">
      <w:pPr>
        <w:pStyle w:val="2"/>
        <w:spacing w:before="380"/>
        <w:rPr>
          <w:lang w:val="en-US"/>
        </w:rPr>
      </w:pPr>
      <w:bookmarkStart w:id="20" w:name="_Toc509877429"/>
      <w:r>
        <w:rPr>
          <w:lang w:val="en-US"/>
        </w:rPr>
        <w:t>Agricultural Revolution</w:t>
      </w:r>
      <w:bookmarkEnd w:id="20"/>
      <w:r>
        <w:rPr>
          <w:lang w:val="en-US"/>
        </w:rPr>
        <w:t xml:space="preserve"> </w:t>
      </w:r>
    </w:p>
    <w:p w:rsidR="0029521C" w:rsidRPr="00485FD3" w:rsidRDefault="0029521C"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The Green Revolution, or Third Agricultural Revolution, refers to a set of research and the development of technology transfer initiatives occurring between the 1930s and the late 1960s (with prequels in the work of the agrarian geneticist Nazareno Strampelli in the 1920s and 1930s), that increased agricultural production worldwide, particularly in the developing world, beginning most markedly in the late 1960s.[1] The initiatives resulted in the adoption of new technologies, including:</w:t>
      </w:r>
    </w:p>
    <w:p w:rsidR="0029521C" w:rsidRPr="00485FD3" w:rsidRDefault="0029521C"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...new, high-yielding varieties (HYVs) of cereals, especially dwarf wheats and rices, in association with chemical fertilizers and agro-chemicals, and with controlled water-supply (usually involving irrigation) and new methods of cultivation, including mechanization. All of these together were seen as a 'package of practices' to supersede 'traditional' technology and to be adopted as a whole.[2]</w:t>
      </w:r>
    </w:p>
    <w:p w:rsidR="0029521C" w:rsidRPr="0029521C" w:rsidRDefault="00FF573F" w:rsidP="002B636F">
      <w:pPr>
        <w:pStyle w:val="2"/>
        <w:spacing w:before="240"/>
        <w:rPr>
          <w:lang w:val="en-US"/>
        </w:rPr>
      </w:pPr>
      <w:bookmarkStart w:id="21" w:name="_Toc509877430"/>
      <w:r>
        <w:rPr>
          <w:lang w:val="en-US"/>
        </w:rPr>
        <w:t>Basic Information</w:t>
      </w:r>
      <w:bookmarkEnd w:id="21"/>
    </w:p>
    <w:p w:rsidR="0029521C" w:rsidRPr="00485FD3" w:rsidRDefault="0029521C" w:rsidP="00D71504">
      <w:pPr>
        <w:spacing w:after="240" w:line="312" w:lineRule="auto"/>
        <w:ind w:firstLine="709"/>
        <w:rPr>
          <w:rFonts w:ascii="Times New Roman" w:hAnsi="Times New Roman" w:cs="Times New Roman"/>
          <w:lang w:val="en-US"/>
        </w:rPr>
      </w:pPr>
      <w:r w:rsidRPr="00485FD3">
        <w:rPr>
          <w:rFonts w:ascii="Times New Roman" w:hAnsi="Times New Roman" w:cs="Times New Roman"/>
          <w:lang w:val="en-US"/>
        </w:rPr>
        <w:t>Both the Ford Foundation and the Rockefeller Foundation were heavily involved.[3] One key leader was Norman Borlaug, the "Father of the Green Revolution", who received the Nobel Peace Prize in 1970. He is credited with saving over a billion people from starvation. The basic approach was the development of high-yielding varieties of cereal grains, expansion of irrigation infrastructure, modernization of management techniques, distribution of hybridized seeds, synthetic fertilizers, and pesticides to farmers.</w:t>
      </w:r>
    </w:p>
    <w:p w:rsidR="000F5C64" w:rsidRDefault="0029521C" w:rsidP="00D71504">
      <w:pPr>
        <w:spacing w:before="240" w:after="240" w:line="312" w:lineRule="auto"/>
        <w:ind w:firstLine="709"/>
        <w:rPr>
          <w:rFonts w:ascii="Times New Roman" w:hAnsi="Times New Roman" w:cs="Times New Roman"/>
          <w:lang w:val="en-US"/>
        </w:rPr>
      </w:pPr>
      <w:r w:rsidRPr="00485FD3">
        <w:rPr>
          <w:rFonts w:ascii="Times New Roman" w:hAnsi="Times New Roman" w:cs="Times New Roman"/>
          <w:lang w:val="en-US"/>
        </w:rPr>
        <w:t>The term "Green Revolution" was first used in a March 8, 1968 speech by the administrator of the U.S. Agency for International Development (USAID), William S. Gaud, who noted the spread of the new technologies: "These and other developments in the field of agriculture contain the makings of a new revolution. It is not a violent Red Revolution like that of the Soviets, nor is it a White Revolution like that of the Shah of Iran. I call it the Green Revolution."[4][5]</w:t>
      </w:r>
      <w:r w:rsidR="000F5C64">
        <w:rPr>
          <w:rFonts w:ascii="Times New Roman" w:hAnsi="Times New Roman" w:cs="Times New Roman"/>
          <w:lang w:val="en-US"/>
        </w:rPr>
        <w:br/>
      </w:r>
    </w:p>
    <w:p w:rsidR="000F5C64" w:rsidRDefault="000F5C64">
      <w:pPr>
        <w:rPr>
          <w:rFonts w:ascii="Times New Roman" w:hAnsi="Times New Roman" w:cs="Times New Roman"/>
          <w:lang w:val="en-US"/>
        </w:rPr>
      </w:pPr>
      <w:r>
        <w:rPr>
          <w:rFonts w:ascii="Times New Roman" w:hAnsi="Times New Roman" w:cs="Times New Roman"/>
          <w:lang w:val="en-US"/>
        </w:rPr>
        <w:br w:type="page"/>
      </w:r>
    </w:p>
    <w:p w:rsidR="009C1EBD" w:rsidRPr="000F5C64" w:rsidRDefault="000F5C64" w:rsidP="000F5C64">
      <w:pPr>
        <w:pStyle w:val="1"/>
        <w:rPr>
          <w:rFonts w:ascii="Arial" w:hAnsi="Arial" w:cs="Arial"/>
          <w:color w:val="FF0000"/>
          <w:sz w:val="34"/>
          <w:szCs w:val="34"/>
        </w:rPr>
      </w:pPr>
      <w:bookmarkStart w:id="22" w:name="_Toc509877431"/>
      <w:r w:rsidRPr="000F5C64">
        <w:rPr>
          <w:rFonts w:ascii="Arial" w:hAnsi="Arial" w:cs="Arial"/>
          <w:color w:val="FF0000"/>
          <w:sz w:val="34"/>
          <w:szCs w:val="34"/>
        </w:rPr>
        <w:lastRenderedPageBreak/>
        <w:t xml:space="preserve">Η Οικογένεια μου </w:t>
      </w:r>
      <w:r w:rsidR="00941561">
        <w:rPr>
          <w:rFonts w:ascii="Arial" w:hAnsi="Arial" w:cs="Arial"/>
          <w:noProof/>
          <w:color w:val="FF0000"/>
          <w:sz w:val="34"/>
          <w:szCs w:val="34"/>
        </w:rPr>
        <w:drawing>
          <wp:inline distT="0" distB="0" distL="0" distR="0">
            <wp:extent cx="5486400" cy="3200400"/>
            <wp:effectExtent l="19050" t="0" r="38100" b="0"/>
            <wp:docPr id="6"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bookmarkEnd w:id="22"/>
    </w:p>
    <w:sectPr w:rsidR="009C1EBD" w:rsidRPr="000F5C64" w:rsidSect="0029521C">
      <w:headerReference w:type="default" r:id="rId25"/>
      <w:footerReference w:type="default" r:id="rId26"/>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A38" w:rsidRDefault="00BC5A38" w:rsidP="0029521C">
      <w:pPr>
        <w:spacing w:after="0" w:line="240" w:lineRule="auto"/>
      </w:pPr>
      <w:r>
        <w:separator/>
      </w:r>
    </w:p>
  </w:endnote>
  <w:endnote w:type="continuationSeparator" w:id="1">
    <w:p w:rsidR="00BC5A38" w:rsidRDefault="00BC5A38" w:rsidP="002952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968" w:rsidRDefault="00057BEE">
    <w:pPr>
      <w:pStyle w:val="a4"/>
      <w:pBdr>
        <w:top w:val="thinThickSmallGap" w:sz="24" w:space="1" w:color="622423" w:themeColor="accent2" w:themeShade="7F"/>
      </w:pBdr>
      <w:rPr>
        <w:rFonts w:asciiTheme="majorHAnsi" w:hAnsiTheme="majorHAnsi"/>
      </w:rPr>
    </w:pPr>
    <w:r>
      <w:rPr>
        <w:rFonts w:asciiTheme="majorHAnsi" w:hAnsiTheme="majorHAnsi"/>
        <w:lang w:val="en-US"/>
      </w:rPr>
      <w:t>1</w:t>
    </w:r>
    <w:r w:rsidR="00EB4968" w:rsidRPr="00EB4968">
      <w:rPr>
        <w:rFonts w:asciiTheme="majorHAnsi" w:hAnsiTheme="majorHAnsi"/>
        <w:vertAlign w:val="superscript"/>
      </w:rPr>
      <w:t>ο</w:t>
    </w:r>
    <w:r w:rsidR="00EB4968">
      <w:rPr>
        <w:rFonts w:asciiTheme="majorHAnsi" w:hAnsiTheme="majorHAnsi"/>
      </w:rPr>
      <w:t xml:space="preserve"> λήμμα</w:t>
    </w:r>
    <w:r w:rsidR="00EB4968">
      <w:rPr>
        <w:rFonts w:asciiTheme="majorHAnsi" w:hAnsiTheme="majorHAnsi"/>
      </w:rPr>
      <w:ptab w:relativeTo="margin" w:alignment="right" w:leader="none"/>
    </w:r>
    <w:r w:rsidR="00EB4968">
      <w:rPr>
        <w:rFonts w:asciiTheme="majorHAnsi" w:hAnsiTheme="majorHAnsi"/>
      </w:rPr>
      <w:t xml:space="preserve">Σελίδα </w:t>
    </w:r>
    <w:fldSimple w:instr=" PAGE   \* MERGEFORMAT ">
      <w:r w:rsidR="0091281B" w:rsidRPr="0091281B">
        <w:rPr>
          <w:rFonts w:asciiTheme="majorHAnsi" w:hAnsiTheme="majorHAnsi"/>
          <w:noProof/>
        </w:rPr>
        <w:t>2</w:t>
      </w:r>
    </w:fldSimple>
  </w:p>
  <w:p w:rsidR="00EB4968" w:rsidRDefault="00EB496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A38" w:rsidRDefault="00BC5A38" w:rsidP="0029521C">
      <w:pPr>
        <w:spacing w:after="0" w:line="240" w:lineRule="auto"/>
      </w:pPr>
      <w:r>
        <w:separator/>
      </w:r>
    </w:p>
  </w:footnote>
  <w:footnote w:type="continuationSeparator" w:id="1">
    <w:p w:rsidR="00BC5A38" w:rsidRDefault="00BC5A38" w:rsidP="002952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152" w:type="dxa"/>
      <w:tblBorders>
        <w:insideV w:val="single" w:sz="4" w:space="0" w:color="auto"/>
      </w:tblBorders>
      <w:tblLook w:val="04A0"/>
    </w:tblPr>
    <w:tblGrid>
      <w:gridCol w:w="1152"/>
      <w:gridCol w:w="8134"/>
    </w:tblGrid>
    <w:tr w:rsidR="00D641DE">
      <w:tc>
        <w:tcPr>
          <w:tcW w:w="1152" w:type="dxa"/>
        </w:tcPr>
        <w:p w:rsidR="00D641DE" w:rsidRDefault="00E33A7D">
          <w:pPr>
            <w:pStyle w:val="a3"/>
            <w:jc w:val="right"/>
            <w:rPr>
              <w:b/>
            </w:rPr>
          </w:pPr>
          <w:fldSimple w:instr=" PAGE   \* MERGEFORMAT ">
            <w:r w:rsidR="0091281B">
              <w:rPr>
                <w:noProof/>
              </w:rPr>
              <w:t>2</w:t>
            </w:r>
          </w:fldSimple>
        </w:p>
      </w:tc>
      <w:tc>
        <w:tcPr>
          <w:tcW w:w="0" w:type="auto"/>
          <w:noWrap/>
        </w:tcPr>
        <w:p w:rsidR="00D641DE" w:rsidRDefault="00E33A7D">
          <w:pPr>
            <w:pStyle w:val="a3"/>
            <w:rPr>
              <w:b/>
            </w:rPr>
          </w:pPr>
          <w:fldSimple w:instr=" STYLEREF  &quot;1&quot; ">
            <w:r w:rsidR="0091281B">
              <w:rPr>
                <w:noProof/>
              </w:rPr>
              <w:t>Alternative Energy</w:t>
            </w:r>
          </w:fldSimple>
        </w:p>
      </w:tc>
    </w:tr>
  </w:tbl>
  <w:p w:rsidR="00D641DE" w:rsidRDefault="00D641D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359F3"/>
    <w:rsid w:val="00057BEE"/>
    <w:rsid w:val="00086CA8"/>
    <w:rsid w:val="000F5C64"/>
    <w:rsid w:val="00106A75"/>
    <w:rsid w:val="001075A2"/>
    <w:rsid w:val="001E3537"/>
    <w:rsid w:val="00232C52"/>
    <w:rsid w:val="0029521C"/>
    <w:rsid w:val="002B636F"/>
    <w:rsid w:val="002C7C58"/>
    <w:rsid w:val="00485FD3"/>
    <w:rsid w:val="004966C3"/>
    <w:rsid w:val="004B67DF"/>
    <w:rsid w:val="004F0BF9"/>
    <w:rsid w:val="00545B6F"/>
    <w:rsid w:val="00550FAF"/>
    <w:rsid w:val="00582FD0"/>
    <w:rsid w:val="006359F3"/>
    <w:rsid w:val="007C750F"/>
    <w:rsid w:val="008C1831"/>
    <w:rsid w:val="008D0408"/>
    <w:rsid w:val="008E7D4A"/>
    <w:rsid w:val="0091281B"/>
    <w:rsid w:val="00941561"/>
    <w:rsid w:val="009C1EBD"/>
    <w:rsid w:val="00B51AF6"/>
    <w:rsid w:val="00B9152A"/>
    <w:rsid w:val="00BC5A38"/>
    <w:rsid w:val="00C5301C"/>
    <w:rsid w:val="00CA426C"/>
    <w:rsid w:val="00D076F5"/>
    <w:rsid w:val="00D641DE"/>
    <w:rsid w:val="00D71504"/>
    <w:rsid w:val="00E26804"/>
    <w:rsid w:val="00E33A7D"/>
    <w:rsid w:val="00E81A80"/>
    <w:rsid w:val="00E93F2B"/>
    <w:rsid w:val="00EB4968"/>
    <w:rsid w:val="00EC20B2"/>
    <w:rsid w:val="00F62490"/>
    <w:rsid w:val="00FF57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BF9"/>
  </w:style>
  <w:style w:type="paragraph" w:styleId="1">
    <w:name w:val="heading 1"/>
    <w:basedOn w:val="a"/>
    <w:next w:val="a"/>
    <w:link w:val="1Char"/>
    <w:uiPriority w:val="9"/>
    <w:qFormat/>
    <w:rsid w:val="00545B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545B6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359F3"/>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unhideWhenUsed/>
    <w:rsid w:val="006359F3"/>
    <w:rPr>
      <w:color w:val="0000FF"/>
      <w:u w:val="single"/>
    </w:rPr>
  </w:style>
  <w:style w:type="paragraph" w:styleId="a3">
    <w:name w:val="header"/>
    <w:basedOn w:val="a"/>
    <w:link w:val="Char"/>
    <w:uiPriority w:val="99"/>
    <w:unhideWhenUsed/>
    <w:rsid w:val="0029521C"/>
    <w:pPr>
      <w:tabs>
        <w:tab w:val="center" w:pos="4153"/>
        <w:tab w:val="right" w:pos="8306"/>
      </w:tabs>
      <w:spacing w:after="0" w:line="240" w:lineRule="auto"/>
    </w:pPr>
  </w:style>
  <w:style w:type="character" w:customStyle="1" w:styleId="Char">
    <w:name w:val="Κεφαλίδα Char"/>
    <w:basedOn w:val="a0"/>
    <w:link w:val="a3"/>
    <w:uiPriority w:val="99"/>
    <w:rsid w:val="0029521C"/>
  </w:style>
  <w:style w:type="paragraph" w:styleId="a4">
    <w:name w:val="footer"/>
    <w:basedOn w:val="a"/>
    <w:link w:val="Char0"/>
    <w:uiPriority w:val="99"/>
    <w:unhideWhenUsed/>
    <w:rsid w:val="0029521C"/>
    <w:pPr>
      <w:tabs>
        <w:tab w:val="center" w:pos="4153"/>
        <w:tab w:val="right" w:pos="8306"/>
      </w:tabs>
      <w:spacing w:after="0" w:line="240" w:lineRule="auto"/>
    </w:pPr>
  </w:style>
  <w:style w:type="character" w:customStyle="1" w:styleId="Char0">
    <w:name w:val="Υποσέλιδο Char"/>
    <w:basedOn w:val="a0"/>
    <w:link w:val="a4"/>
    <w:uiPriority w:val="99"/>
    <w:rsid w:val="0029521C"/>
  </w:style>
  <w:style w:type="paragraph" w:styleId="a5">
    <w:name w:val="Balloon Text"/>
    <w:basedOn w:val="a"/>
    <w:link w:val="Char1"/>
    <w:uiPriority w:val="99"/>
    <w:semiHidden/>
    <w:unhideWhenUsed/>
    <w:rsid w:val="0029521C"/>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9521C"/>
    <w:rPr>
      <w:rFonts w:ascii="Tahoma" w:hAnsi="Tahoma" w:cs="Tahoma"/>
      <w:sz w:val="16"/>
      <w:szCs w:val="16"/>
    </w:rPr>
  </w:style>
  <w:style w:type="character" w:customStyle="1" w:styleId="1Char">
    <w:name w:val="Επικεφαλίδα 1 Char"/>
    <w:basedOn w:val="a0"/>
    <w:link w:val="1"/>
    <w:uiPriority w:val="9"/>
    <w:rsid w:val="00545B6F"/>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545B6F"/>
    <w:rPr>
      <w:rFonts w:asciiTheme="majorHAnsi" w:eastAsiaTheme="majorEastAsia" w:hAnsiTheme="majorHAnsi" w:cstheme="majorBidi"/>
      <w:b/>
      <w:bCs/>
      <w:color w:val="4F81BD" w:themeColor="accent1"/>
      <w:sz w:val="26"/>
      <w:szCs w:val="26"/>
    </w:rPr>
  </w:style>
  <w:style w:type="paragraph" w:customStyle="1" w:styleId="DecimalAligned">
    <w:name w:val="Decimal Aligned"/>
    <w:basedOn w:val="a"/>
    <w:uiPriority w:val="40"/>
    <w:qFormat/>
    <w:rsid w:val="008C1831"/>
    <w:pPr>
      <w:tabs>
        <w:tab w:val="decimal" w:pos="360"/>
      </w:tabs>
    </w:pPr>
    <w:rPr>
      <w:lang w:eastAsia="en-US"/>
    </w:rPr>
  </w:style>
  <w:style w:type="paragraph" w:styleId="a6">
    <w:name w:val="footnote text"/>
    <w:basedOn w:val="a"/>
    <w:link w:val="Char2"/>
    <w:uiPriority w:val="99"/>
    <w:unhideWhenUsed/>
    <w:rsid w:val="008C1831"/>
    <w:pPr>
      <w:spacing w:after="0" w:line="240" w:lineRule="auto"/>
    </w:pPr>
    <w:rPr>
      <w:sz w:val="20"/>
      <w:szCs w:val="20"/>
      <w:lang w:eastAsia="en-US"/>
    </w:rPr>
  </w:style>
  <w:style w:type="character" w:customStyle="1" w:styleId="Char2">
    <w:name w:val="Κείμενο υποσημείωσης Char"/>
    <w:basedOn w:val="a0"/>
    <w:link w:val="a6"/>
    <w:uiPriority w:val="99"/>
    <w:rsid w:val="008C1831"/>
    <w:rPr>
      <w:sz w:val="20"/>
      <w:szCs w:val="20"/>
      <w:lang w:eastAsia="en-US"/>
    </w:rPr>
  </w:style>
  <w:style w:type="character" w:styleId="a7">
    <w:name w:val="Subtle Emphasis"/>
    <w:basedOn w:val="a0"/>
    <w:uiPriority w:val="19"/>
    <w:qFormat/>
    <w:rsid w:val="008C1831"/>
    <w:rPr>
      <w:rFonts w:eastAsiaTheme="minorEastAsia" w:cstheme="minorBidi"/>
      <w:bCs w:val="0"/>
      <w:i/>
      <w:iCs/>
      <w:color w:val="808080" w:themeColor="text1" w:themeTint="7F"/>
      <w:szCs w:val="22"/>
      <w:lang w:val="el-GR"/>
    </w:rPr>
  </w:style>
  <w:style w:type="table" w:styleId="2-5">
    <w:name w:val="Medium Shading 2 Accent 5"/>
    <w:basedOn w:val="a1"/>
    <w:uiPriority w:val="64"/>
    <w:rsid w:val="008C1831"/>
    <w:pPr>
      <w:spacing w:after="0" w:line="240" w:lineRule="auto"/>
    </w:pPr>
    <w:rPr>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a8">
    <w:name w:val="Table Grid"/>
    <w:basedOn w:val="a1"/>
    <w:uiPriority w:val="59"/>
    <w:rsid w:val="008C18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5">
    <w:name w:val="Medium Shading 1 Accent 5"/>
    <w:basedOn w:val="a1"/>
    <w:uiPriority w:val="63"/>
    <w:rsid w:val="008C183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a9">
    <w:name w:val="TOC Heading"/>
    <w:basedOn w:val="1"/>
    <w:next w:val="a"/>
    <w:uiPriority w:val="39"/>
    <w:semiHidden/>
    <w:unhideWhenUsed/>
    <w:qFormat/>
    <w:rsid w:val="00D076F5"/>
    <w:pPr>
      <w:outlineLvl w:val="9"/>
    </w:pPr>
    <w:rPr>
      <w:lang w:eastAsia="en-US"/>
    </w:rPr>
  </w:style>
  <w:style w:type="paragraph" w:styleId="10">
    <w:name w:val="toc 1"/>
    <w:basedOn w:val="a"/>
    <w:next w:val="a"/>
    <w:autoRedefine/>
    <w:uiPriority w:val="39"/>
    <w:unhideWhenUsed/>
    <w:rsid w:val="00D076F5"/>
    <w:pPr>
      <w:spacing w:after="100"/>
    </w:pPr>
  </w:style>
  <w:style w:type="paragraph" w:styleId="20">
    <w:name w:val="toc 2"/>
    <w:basedOn w:val="a"/>
    <w:next w:val="a"/>
    <w:autoRedefine/>
    <w:uiPriority w:val="39"/>
    <w:unhideWhenUsed/>
    <w:rsid w:val="00D076F5"/>
    <w:pPr>
      <w:spacing w:after="100"/>
      <w:ind w:left="220"/>
    </w:pPr>
  </w:style>
</w:styles>
</file>

<file path=word/webSettings.xml><?xml version="1.0" encoding="utf-8"?>
<w:webSettings xmlns:r="http://schemas.openxmlformats.org/officeDocument/2006/relationships" xmlns:w="http://schemas.openxmlformats.org/wordprocessingml/2006/main">
  <w:divs>
    <w:div w:id="177159170">
      <w:bodyDiv w:val="1"/>
      <w:marLeft w:val="0"/>
      <w:marRight w:val="0"/>
      <w:marTop w:val="0"/>
      <w:marBottom w:val="0"/>
      <w:divBdr>
        <w:top w:val="none" w:sz="0" w:space="0" w:color="auto"/>
        <w:left w:val="none" w:sz="0" w:space="0" w:color="auto"/>
        <w:bottom w:val="none" w:sz="0" w:space="0" w:color="auto"/>
        <w:right w:val="none" w:sz="0" w:space="0" w:color="auto"/>
      </w:divBdr>
      <w:divsChild>
        <w:div w:id="2057535410">
          <w:marLeft w:val="0"/>
          <w:marRight w:val="0"/>
          <w:marTop w:val="0"/>
          <w:marBottom w:val="120"/>
          <w:divBdr>
            <w:top w:val="none" w:sz="0" w:space="0" w:color="auto"/>
            <w:left w:val="none" w:sz="0" w:space="0" w:color="auto"/>
            <w:bottom w:val="none" w:sz="0" w:space="0" w:color="auto"/>
            <w:right w:val="none" w:sz="0" w:space="0" w:color="auto"/>
          </w:divBdr>
        </w:div>
      </w:divsChild>
    </w:div>
    <w:div w:id="260571741">
      <w:bodyDiv w:val="1"/>
      <w:marLeft w:val="0"/>
      <w:marRight w:val="0"/>
      <w:marTop w:val="0"/>
      <w:marBottom w:val="0"/>
      <w:divBdr>
        <w:top w:val="none" w:sz="0" w:space="0" w:color="auto"/>
        <w:left w:val="none" w:sz="0" w:space="0" w:color="auto"/>
        <w:bottom w:val="none" w:sz="0" w:space="0" w:color="auto"/>
        <w:right w:val="none" w:sz="0" w:space="0" w:color="auto"/>
      </w:divBdr>
    </w:div>
    <w:div w:id="386682815">
      <w:bodyDiv w:val="1"/>
      <w:marLeft w:val="0"/>
      <w:marRight w:val="0"/>
      <w:marTop w:val="0"/>
      <w:marBottom w:val="0"/>
      <w:divBdr>
        <w:top w:val="none" w:sz="0" w:space="0" w:color="auto"/>
        <w:left w:val="none" w:sz="0" w:space="0" w:color="auto"/>
        <w:bottom w:val="none" w:sz="0" w:space="0" w:color="auto"/>
        <w:right w:val="none" w:sz="0" w:space="0" w:color="auto"/>
      </w:divBdr>
      <w:divsChild>
        <w:div w:id="342781036">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641085918">
      <w:bodyDiv w:val="1"/>
      <w:marLeft w:val="0"/>
      <w:marRight w:val="0"/>
      <w:marTop w:val="0"/>
      <w:marBottom w:val="0"/>
      <w:divBdr>
        <w:top w:val="none" w:sz="0" w:space="0" w:color="auto"/>
        <w:left w:val="none" w:sz="0" w:space="0" w:color="auto"/>
        <w:bottom w:val="none" w:sz="0" w:space="0" w:color="auto"/>
        <w:right w:val="none" w:sz="0" w:space="0" w:color="auto"/>
      </w:divBdr>
    </w:div>
    <w:div w:id="1006324613">
      <w:bodyDiv w:val="1"/>
      <w:marLeft w:val="0"/>
      <w:marRight w:val="0"/>
      <w:marTop w:val="0"/>
      <w:marBottom w:val="0"/>
      <w:divBdr>
        <w:top w:val="none" w:sz="0" w:space="0" w:color="auto"/>
        <w:left w:val="none" w:sz="0" w:space="0" w:color="auto"/>
        <w:bottom w:val="none" w:sz="0" w:space="0" w:color="auto"/>
        <w:right w:val="none" w:sz="0" w:space="0" w:color="auto"/>
      </w:divBdr>
    </w:div>
    <w:div w:id="1127089682">
      <w:bodyDiv w:val="1"/>
      <w:marLeft w:val="0"/>
      <w:marRight w:val="0"/>
      <w:marTop w:val="0"/>
      <w:marBottom w:val="0"/>
      <w:divBdr>
        <w:top w:val="none" w:sz="0" w:space="0" w:color="auto"/>
        <w:left w:val="none" w:sz="0" w:space="0" w:color="auto"/>
        <w:bottom w:val="none" w:sz="0" w:space="0" w:color="auto"/>
        <w:right w:val="none" w:sz="0" w:space="0" w:color="auto"/>
      </w:divBdr>
    </w:div>
    <w:div w:id="1394616551">
      <w:bodyDiv w:val="1"/>
      <w:marLeft w:val="0"/>
      <w:marRight w:val="0"/>
      <w:marTop w:val="0"/>
      <w:marBottom w:val="0"/>
      <w:divBdr>
        <w:top w:val="none" w:sz="0" w:space="0" w:color="auto"/>
        <w:left w:val="none" w:sz="0" w:space="0" w:color="auto"/>
        <w:bottom w:val="none" w:sz="0" w:space="0" w:color="auto"/>
        <w:right w:val="none" w:sz="0" w:space="0" w:color="auto"/>
      </w:divBdr>
    </w:div>
    <w:div w:id="1675105351">
      <w:bodyDiv w:val="1"/>
      <w:marLeft w:val="0"/>
      <w:marRight w:val="0"/>
      <w:marTop w:val="0"/>
      <w:marBottom w:val="0"/>
      <w:divBdr>
        <w:top w:val="none" w:sz="0" w:space="0" w:color="auto"/>
        <w:left w:val="none" w:sz="0" w:space="0" w:color="auto"/>
        <w:bottom w:val="none" w:sz="0" w:space="0" w:color="auto"/>
        <w:right w:val="none" w:sz="0" w:space="0" w:color="auto"/>
      </w:divBdr>
      <w:divsChild>
        <w:div w:id="470565024">
          <w:marLeft w:val="0"/>
          <w:marRight w:val="0"/>
          <w:marTop w:val="0"/>
          <w:marBottom w:val="120"/>
          <w:divBdr>
            <w:top w:val="none" w:sz="0" w:space="0" w:color="auto"/>
            <w:left w:val="none" w:sz="0" w:space="0" w:color="auto"/>
            <w:bottom w:val="none" w:sz="0" w:space="0" w:color="auto"/>
            <w:right w:val="none" w:sz="0" w:space="0" w:color="auto"/>
          </w:divBdr>
        </w:div>
      </w:divsChild>
    </w:div>
    <w:div w:id="1759597662">
      <w:bodyDiv w:val="1"/>
      <w:marLeft w:val="0"/>
      <w:marRight w:val="0"/>
      <w:marTop w:val="0"/>
      <w:marBottom w:val="0"/>
      <w:divBdr>
        <w:top w:val="none" w:sz="0" w:space="0" w:color="auto"/>
        <w:left w:val="none" w:sz="0" w:space="0" w:color="auto"/>
        <w:bottom w:val="none" w:sz="0" w:space="0" w:color="auto"/>
        <w:right w:val="none" w:sz="0" w:space="0" w:color="auto"/>
      </w:divBdr>
    </w:div>
    <w:div w:id="178672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en.wikipedia.org/wiki/Marine_energy" TargetMode="External"/><Relationship Id="rId18" Type="http://schemas.openxmlformats.org/officeDocument/2006/relationships/hyperlink" Target="https://en.wikipedia.org/wiki/Energy_sourc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diagramData" Target="diagrams/data2.xml"/><Relationship Id="rId7" Type="http://schemas.openxmlformats.org/officeDocument/2006/relationships/diagramData" Target="diagrams/data1.xml"/><Relationship Id="rId12" Type="http://schemas.openxmlformats.org/officeDocument/2006/relationships/hyperlink" Target="https://en.wikipedia.org/wiki/Carbon_dioxide_emissions" TargetMode="External"/><Relationship Id="rId17" Type="http://schemas.openxmlformats.org/officeDocument/2006/relationships/hyperlink" Target="https://en.wikipedia.org/wiki/Solar_powe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n.wikipedia.org/wiki/Geothermal_power" TargetMode="External"/><Relationship Id="rId20"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n.wikipedia.org/wiki/Fossil_fuel" TargetMode="External"/><Relationship Id="rId24" Type="http://schemas.openxmlformats.org/officeDocument/2006/relationships/diagramColors" Target="diagrams/colors2.xml"/><Relationship Id="rId5" Type="http://schemas.openxmlformats.org/officeDocument/2006/relationships/footnotes" Target="footnotes.xml"/><Relationship Id="rId15" Type="http://schemas.openxmlformats.org/officeDocument/2006/relationships/hyperlink" Target="https://en.wikipedia.org/wiki/Wind_power" TargetMode="External"/><Relationship Id="rId23" Type="http://schemas.openxmlformats.org/officeDocument/2006/relationships/diagramQuickStyle" Target="diagrams/quickStyle2.xml"/><Relationship Id="rId28"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hyperlink" Target="https://en.wikipedia.org/wiki/Alternative_energy" TargetMode="Externa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s://en.wikipedia.org/wiki/Hydroelectric_power" TargetMode="External"/><Relationship Id="rId22" Type="http://schemas.openxmlformats.org/officeDocument/2006/relationships/diagramLayout" Target="diagrams/layout2.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6680B8-9347-42DE-A796-4EB40B5FC665}" type="doc">
      <dgm:prSet loTypeId="urn:microsoft.com/office/officeart/2005/8/layout/hierarchy2" loCatId="hierarchy" qsTypeId="urn:microsoft.com/office/officeart/2005/8/quickstyle/simple1" qsCatId="simple" csTypeId="urn:microsoft.com/office/officeart/2005/8/colors/colorful3" csCatId="colorful" phldr="1"/>
      <dgm:spPr/>
      <dgm:t>
        <a:bodyPr/>
        <a:lstStyle/>
        <a:p>
          <a:endParaRPr lang="el-GR"/>
        </a:p>
      </dgm:t>
    </dgm:pt>
    <dgm:pt modelId="{C1288E3A-93A9-47FE-8865-944B9B18A764}">
      <dgm:prSet phldrT="[Κείμενο]"/>
      <dgm:spPr/>
      <dgm:t>
        <a:bodyPr/>
        <a:lstStyle/>
        <a:p>
          <a:r>
            <a:rPr lang="el-GR"/>
            <a:t>Ντίνα</a:t>
          </a:r>
        </a:p>
      </dgm:t>
    </dgm:pt>
    <dgm:pt modelId="{1DB1D2C2-2EB9-4EF9-8ED2-078259D04862}" type="parTrans" cxnId="{60C7E671-5906-4B25-AFE2-0F7767B11BBE}">
      <dgm:prSet/>
      <dgm:spPr/>
      <dgm:t>
        <a:bodyPr/>
        <a:lstStyle/>
        <a:p>
          <a:endParaRPr lang="el-GR"/>
        </a:p>
      </dgm:t>
    </dgm:pt>
    <dgm:pt modelId="{FDA2637E-2EBC-4519-BE0A-8293973F6B5E}" type="sibTrans" cxnId="{60C7E671-5906-4B25-AFE2-0F7767B11BBE}">
      <dgm:prSet/>
      <dgm:spPr/>
      <dgm:t>
        <a:bodyPr/>
        <a:lstStyle/>
        <a:p>
          <a:endParaRPr lang="el-GR"/>
        </a:p>
      </dgm:t>
    </dgm:pt>
    <dgm:pt modelId="{848597B2-0302-41E3-BEAC-D7A41FC6109C}">
      <dgm:prSet phldrT="[Κείμενο]"/>
      <dgm:spPr/>
      <dgm:t>
        <a:bodyPr/>
        <a:lstStyle/>
        <a:p>
          <a:r>
            <a:rPr lang="el-GR"/>
            <a:t>Παναγιώτα</a:t>
          </a:r>
        </a:p>
      </dgm:t>
    </dgm:pt>
    <dgm:pt modelId="{80FAC76D-FE82-42AF-B5DB-E8CE68E104F2}" type="parTrans" cxnId="{AD5B668D-365D-46FE-B826-74D0D6CCEDCC}">
      <dgm:prSet/>
      <dgm:spPr/>
      <dgm:t>
        <a:bodyPr/>
        <a:lstStyle/>
        <a:p>
          <a:endParaRPr lang="el-GR"/>
        </a:p>
      </dgm:t>
    </dgm:pt>
    <dgm:pt modelId="{24E552E4-74B4-4D09-8E68-3D2727BBA30F}" type="sibTrans" cxnId="{AD5B668D-365D-46FE-B826-74D0D6CCEDCC}">
      <dgm:prSet/>
      <dgm:spPr/>
      <dgm:t>
        <a:bodyPr/>
        <a:lstStyle/>
        <a:p>
          <a:endParaRPr lang="el-GR"/>
        </a:p>
      </dgm:t>
    </dgm:pt>
    <dgm:pt modelId="{9002336F-5A16-42AE-B342-31B69C869577}">
      <dgm:prSet phldrT="[Κείμενο]"/>
      <dgm:spPr/>
      <dgm:t>
        <a:bodyPr/>
        <a:lstStyle/>
        <a:p>
          <a:r>
            <a:rPr lang="el-GR"/>
            <a:t>γιαγιά Μαρία</a:t>
          </a:r>
        </a:p>
      </dgm:t>
    </dgm:pt>
    <dgm:pt modelId="{DF72B96D-A791-4E22-BCBB-10ADE61D6B3F}" type="parTrans" cxnId="{142D1B26-016F-45E8-9667-EAD5567C7901}">
      <dgm:prSet/>
      <dgm:spPr/>
      <dgm:t>
        <a:bodyPr/>
        <a:lstStyle/>
        <a:p>
          <a:endParaRPr lang="el-GR"/>
        </a:p>
      </dgm:t>
    </dgm:pt>
    <dgm:pt modelId="{91518DD2-D1F9-4F2F-BC37-1C8B47C40F0E}" type="sibTrans" cxnId="{142D1B26-016F-45E8-9667-EAD5567C7901}">
      <dgm:prSet/>
      <dgm:spPr/>
      <dgm:t>
        <a:bodyPr/>
        <a:lstStyle/>
        <a:p>
          <a:endParaRPr lang="el-GR"/>
        </a:p>
      </dgm:t>
    </dgm:pt>
    <dgm:pt modelId="{0D5DE1CC-D651-499C-B692-63CBB59D189A}">
      <dgm:prSet phldrT="[Κείμενο]"/>
      <dgm:spPr/>
      <dgm:t>
        <a:bodyPr/>
        <a:lstStyle/>
        <a:p>
          <a:r>
            <a:rPr lang="el-GR"/>
            <a:t>παππούς Τάσος</a:t>
          </a:r>
        </a:p>
      </dgm:t>
    </dgm:pt>
    <dgm:pt modelId="{7F3DA289-F899-4C11-B9D1-34B029A4C0F6}" type="parTrans" cxnId="{2601AE65-F8FA-48BC-8D0D-50E241EB8C4A}">
      <dgm:prSet/>
      <dgm:spPr/>
      <dgm:t>
        <a:bodyPr/>
        <a:lstStyle/>
        <a:p>
          <a:endParaRPr lang="el-GR"/>
        </a:p>
      </dgm:t>
    </dgm:pt>
    <dgm:pt modelId="{303F8E6A-9DE4-4DCE-82C5-EB626DE9C58C}" type="sibTrans" cxnId="{2601AE65-F8FA-48BC-8D0D-50E241EB8C4A}">
      <dgm:prSet/>
      <dgm:spPr/>
      <dgm:t>
        <a:bodyPr/>
        <a:lstStyle/>
        <a:p>
          <a:endParaRPr lang="el-GR"/>
        </a:p>
      </dgm:t>
    </dgm:pt>
    <dgm:pt modelId="{9BB31558-D103-4C94-B149-EA94C63497FF}">
      <dgm:prSet phldrT="[Κείμενο]"/>
      <dgm:spPr/>
      <dgm:t>
        <a:bodyPr/>
        <a:lstStyle/>
        <a:p>
          <a:r>
            <a:rPr lang="el-GR"/>
            <a:t>Δημήτρης</a:t>
          </a:r>
        </a:p>
      </dgm:t>
    </dgm:pt>
    <dgm:pt modelId="{05D4571E-6B26-4735-837B-DABA99DFBE4C}" type="parTrans" cxnId="{4EC7BC5F-554D-4A6D-8378-2F708ED93F7A}">
      <dgm:prSet/>
      <dgm:spPr/>
      <dgm:t>
        <a:bodyPr/>
        <a:lstStyle/>
        <a:p>
          <a:endParaRPr lang="el-GR"/>
        </a:p>
      </dgm:t>
    </dgm:pt>
    <dgm:pt modelId="{3D231CAE-D076-49DE-95B7-652B1A75CD96}" type="sibTrans" cxnId="{4EC7BC5F-554D-4A6D-8378-2F708ED93F7A}">
      <dgm:prSet/>
      <dgm:spPr/>
      <dgm:t>
        <a:bodyPr/>
        <a:lstStyle/>
        <a:p>
          <a:endParaRPr lang="el-GR"/>
        </a:p>
      </dgm:t>
    </dgm:pt>
    <dgm:pt modelId="{E1D09AFD-AA6B-433E-A1B3-D8B189920FD6}">
      <dgm:prSet phldrT="[Κείμενο]"/>
      <dgm:spPr/>
      <dgm:t>
        <a:bodyPr/>
        <a:lstStyle/>
        <a:p>
          <a:r>
            <a:rPr lang="el-GR"/>
            <a:t>γιαγιά Ντίνα</a:t>
          </a:r>
        </a:p>
      </dgm:t>
    </dgm:pt>
    <dgm:pt modelId="{81B8CE76-EC57-42C8-A14B-2F38AE7D11C4}" type="parTrans" cxnId="{D8C14E24-7FE3-4673-99E0-CFAE26F889EF}">
      <dgm:prSet/>
      <dgm:spPr/>
      <dgm:t>
        <a:bodyPr/>
        <a:lstStyle/>
        <a:p>
          <a:endParaRPr lang="el-GR"/>
        </a:p>
      </dgm:t>
    </dgm:pt>
    <dgm:pt modelId="{CA30D398-FF71-4E47-B300-B51B23C254DD}" type="sibTrans" cxnId="{D8C14E24-7FE3-4673-99E0-CFAE26F889EF}">
      <dgm:prSet/>
      <dgm:spPr/>
      <dgm:t>
        <a:bodyPr/>
        <a:lstStyle/>
        <a:p>
          <a:endParaRPr lang="el-GR"/>
        </a:p>
      </dgm:t>
    </dgm:pt>
    <dgm:pt modelId="{5D4A6814-9AE6-4551-8605-B8BA14C21684}">
      <dgm:prSet phldrT="[Κείμενο]"/>
      <dgm:spPr/>
      <dgm:t>
        <a:bodyPr/>
        <a:lstStyle/>
        <a:p>
          <a:r>
            <a:rPr lang="el-GR"/>
            <a:t>παππούς Θοδωρής</a:t>
          </a:r>
        </a:p>
      </dgm:t>
    </dgm:pt>
    <dgm:pt modelId="{0709907F-2335-46B0-BFAB-B54FFA06D420}" type="parTrans" cxnId="{F308909F-D68A-4291-B34E-2A7E6C498428}">
      <dgm:prSet/>
      <dgm:spPr/>
      <dgm:t>
        <a:bodyPr/>
        <a:lstStyle/>
        <a:p>
          <a:endParaRPr lang="el-GR"/>
        </a:p>
      </dgm:t>
    </dgm:pt>
    <dgm:pt modelId="{B1D52D78-6C15-4D2F-97A4-2CD9D216DA37}" type="sibTrans" cxnId="{F308909F-D68A-4291-B34E-2A7E6C498428}">
      <dgm:prSet/>
      <dgm:spPr/>
      <dgm:t>
        <a:bodyPr/>
        <a:lstStyle/>
        <a:p>
          <a:endParaRPr lang="el-GR"/>
        </a:p>
      </dgm:t>
    </dgm:pt>
    <dgm:pt modelId="{94897862-CD31-4637-94BF-F6FCE1F730D0}">
      <dgm:prSet phldrT="[Κείμενο]"/>
      <dgm:spPr/>
      <dgm:t>
        <a:bodyPr/>
        <a:lstStyle/>
        <a:p>
          <a:r>
            <a:rPr lang="el-GR"/>
            <a:t>Θοδωρής</a:t>
          </a:r>
        </a:p>
      </dgm:t>
    </dgm:pt>
    <dgm:pt modelId="{CF628DF1-DD73-4195-9A2E-2D2B44DAAA66}" type="parTrans" cxnId="{58B14E3A-E696-4234-B7CE-FB2489E3198F}">
      <dgm:prSet/>
      <dgm:spPr/>
      <dgm:t>
        <a:bodyPr/>
        <a:lstStyle/>
        <a:p>
          <a:endParaRPr lang="el-GR"/>
        </a:p>
      </dgm:t>
    </dgm:pt>
    <dgm:pt modelId="{7FC296E9-CFFC-4292-ABB6-2B06D1647E57}" type="sibTrans" cxnId="{58B14E3A-E696-4234-B7CE-FB2489E3198F}">
      <dgm:prSet/>
      <dgm:spPr/>
      <dgm:t>
        <a:bodyPr/>
        <a:lstStyle/>
        <a:p>
          <a:endParaRPr lang="el-GR"/>
        </a:p>
      </dgm:t>
    </dgm:pt>
    <dgm:pt modelId="{80E61AB3-3F9F-41EF-A9F2-24ED91F21807}" type="pres">
      <dgm:prSet presAssocID="{AB6680B8-9347-42DE-A796-4EB40B5FC665}" presName="diagram" presStyleCnt="0">
        <dgm:presLayoutVars>
          <dgm:chPref val="1"/>
          <dgm:dir/>
          <dgm:animOne val="branch"/>
          <dgm:animLvl val="lvl"/>
          <dgm:resizeHandles val="exact"/>
        </dgm:presLayoutVars>
      </dgm:prSet>
      <dgm:spPr/>
      <dgm:t>
        <a:bodyPr/>
        <a:lstStyle/>
        <a:p>
          <a:endParaRPr lang="el-GR"/>
        </a:p>
      </dgm:t>
    </dgm:pt>
    <dgm:pt modelId="{409DE36F-C719-49D3-BDEA-DBD1520EC3A7}" type="pres">
      <dgm:prSet presAssocID="{C1288E3A-93A9-47FE-8865-944B9B18A764}" presName="root1" presStyleCnt="0"/>
      <dgm:spPr/>
    </dgm:pt>
    <dgm:pt modelId="{F98DF146-8E1F-4761-A89A-0C136C2CBA24}" type="pres">
      <dgm:prSet presAssocID="{C1288E3A-93A9-47FE-8865-944B9B18A764}" presName="LevelOneTextNode" presStyleLbl="node0" presStyleIdx="0" presStyleCnt="2" custLinFactY="3354" custLinFactNeighborX="-807" custLinFactNeighborY="100000">
        <dgm:presLayoutVars>
          <dgm:chPref val="3"/>
        </dgm:presLayoutVars>
      </dgm:prSet>
      <dgm:spPr/>
      <dgm:t>
        <a:bodyPr/>
        <a:lstStyle/>
        <a:p>
          <a:endParaRPr lang="el-GR"/>
        </a:p>
      </dgm:t>
    </dgm:pt>
    <dgm:pt modelId="{050BB90B-20B6-40CF-9BAD-8C57DF8A6518}" type="pres">
      <dgm:prSet presAssocID="{C1288E3A-93A9-47FE-8865-944B9B18A764}" presName="level2hierChild" presStyleCnt="0"/>
      <dgm:spPr/>
    </dgm:pt>
    <dgm:pt modelId="{C4AA2A53-2CFF-4659-98A2-DEAD15CA0730}" type="pres">
      <dgm:prSet presAssocID="{94897862-CD31-4637-94BF-F6FCE1F730D0}" presName="root1" presStyleCnt="0"/>
      <dgm:spPr/>
    </dgm:pt>
    <dgm:pt modelId="{565D6FED-8E64-4E17-82E9-3D8A22CEB245}" type="pres">
      <dgm:prSet presAssocID="{94897862-CD31-4637-94BF-F6FCE1F730D0}" presName="LevelOneTextNode" presStyleLbl="node0" presStyleIdx="1" presStyleCnt="2" custLinFactNeighborX="-807" custLinFactNeighborY="79503">
        <dgm:presLayoutVars>
          <dgm:chPref val="3"/>
        </dgm:presLayoutVars>
      </dgm:prSet>
      <dgm:spPr/>
      <dgm:t>
        <a:bodyPr/>
        <a:lstStyle/>
        <a:p>
          <a:endParaRPr lang="el-GR"/>
        </a:p>
      </dgm:t>
    </dgm:pt>
    <dgm:pt modelId="{58F25EA2-CB3F-4622-A9DA-F6485E43A920}" type="pres">
      <dgm:prSet presAssocID="{94897862-CD31-4637-94BF-F6FCE1F730D0}" presName="level2hierChild" presStyleCnt="0"/>
      <dgm:spPr/>
    </dgm:pt>
    <dgm:pt modelId="{87C5C55A-1DA2-4E72-B67C-2DCC78A7F8F9}" type="pres">
      <dgm:prSet presAssocID="{80FAC76D-FE82-42AF-B5DB-E8CE68E104F2}" presName="conn2-1" presStyleLbl="parChTrans1D2" presStyleIdx="0" presStyleCnt="2"/>
      <dgm:spPr/>
      <dgm:t>
        <a:bodyPr/>
        <a:lstStyle/>
        <a:p>
          <a:endParaRPr lang="el-GR"/>
        </a:p>
      </dgm:t>
    </dgm:pt>
    <dgm:pt modelId="{7F249E81-5CA6-4402-8CC7-44BC28D6CB96}" type="pres">
      <dgm:prSet presAssocID="{80FAC76D-FE82-42AF-B5DB-E8CE68E104F2}" presName="connTx" presStyleLbl="parChTrans1D2" presStyleIdx="0" presStyleCnt="2"/>
      <dgm:spPr/>
      <dgm:t>
        <a:bodyPr/>
        <a:lstStyle/>
        <a:p>
          <a:endParaRPr lang="el-GR"/>
        </a:p>
      </dgm:t>
    </dgm:pt>
    <dgm:pt modelId="{67F8E24C-BE49-4FFA-AFD0-119A1FDB8F5D}" type="pres">
      <dgm:prSet presAssocID="{848597B2-0302-41E3-BEAC-D7A41FC6109C}" presName="root2" presStyleCnt="0"/>
      <dgm:spPr/>
    </dgm:pt>
    <dgm:pt modelId="{8D836C64-D623-443D-8741-71466B15A893}" type="pres">
      <dgm:prSet presAssocID="{848597B2-0302-41E3-BEAC-D7A41FC6109C}" presName="LevelTwoTextNode" presStyleLbl="node2" presStyleIdx="0" presStyleCnt="2">
        <dgm:presLayoutVars>
          <dgm:chPref val="3"/>
        </dgm:presLayoutVars>
      </dgm:prSet>
      <dgm:spPr/>
      <dgm:t>
        <a:bodyPr/>
        <a:lstStyle/>
        <a:p>
          <a:endParaRPr lang="el-GR"/>
        </a:p>
      </dgm:t>
    </dgm:pt>
    <dgm:pt modelId="{8C3E951E-2AF4-4348-A304-C35F296EC687}" type="pres">
      <dgm:prSet presAssocID="{848597B2-0302-41E3-BEAC-D7A41FC6109C}" presName="level3hierChild" presStyleCnt="0"/>
      <dgm:spPr/>
    </dgm:pt>
    <dgm:pt modelId="{8911187E-551E-47C5-B5FD-268B7C5EE04F}" type="pres">
      <dgm:prSet presAssocID="{DF72B96D-A791-4E22-BCBB-10ADE61D6B3F}" presName="conn2-1" presStyleLbl="parChTrans1D3" presStyleIdx="0" presStyleCnt="4"/>
      <dgm:spPr/>
      <dgm:t>
        <a:bodyPr/>
        <a:lstStyle/>
        <a:p>
          <a:endParaRPr lang="el-GR"/>
        </a:p>
      </dgm:t>
    </dgm:pt>
    <dgm:pt modelId="{0BDBAD72-C989-430D-9D77-3AA66527FE81}" type="pres">
      <dgm:prSet presAssocID="{DF72B96D-A791-4E22-BCBB-10ADE61D6B3F}" presName="connTx" presStyleLbl="parChTrans1D3" presStyleIdx="0" presStyleCnt="4"/>
      <dgm:spPr/>
      <dgm:t>
        <a:bodyPr/>
        <a:lstStyle/>
        <a:p>
          <a:endParaRPr lang="el-GR"/>
        </a:p>
      </dgm:t>
    </dgm:pt>
    <dgm:pt modelId="{357F8768-0B86-423B-A3E9-0A0151D3B01C}" type="pres">
      <dgm:prSet presAssocID="{9002336F-5A16-42AE-B342-31B69C869577}" presName="root2" presStyleCnt="0"/>
      <dgm:spPr/>
    </dgm:pt>
    <dgm:pt modelId="{DF3F9F0A-F51D-4A87-AFE6-E9CC19AEF085}" type="pres">
      <dgm:prSet presAssocID="{9002336F-5A16-42AE-B342-31B69C869577}" presName="LevelTwoTextNode" presStyleLbl="node3" presStyleIdx="0" presStyleCnt="4">
        <dgm:presLayoutVars>
          <dgm:chPref val="3"/>
        </dgm:presLayoutVars>
      </dgm:prSet>
      <dgm:spPr/>
      <dgm:t>
        <a:bodyPr/>
        <a:lstStyle/>
        <a:p>
          <a:endParaRPr lang="el-GR"/>
        </a:p>
      </dgm:t>
    </dgm:pt>
    <dgm:pt modelId="{C8150F2C-6AE6-49EC-8FFD-7A18F713E76C}" type="pres">
      <dgm:prSet presAssocID="{9002336F-5A16-42AE-B342-31B69C869577}" presName="level3hierChild" presStyleCnt="0"/>
      <dgm:spPr/>
    </dgm:pt>
    <dgm:pt modelId="{7DE43407-48C0-4D3D-9469-DBDFC46AE600}" type="pres">
      <dgm:prSet presAssocID="{7F3DA289-F899-4C11-B9D1-34B029A4C0F6}" presName="conn2-1" presStyleLbl="parChTrans1D3" presStyleIdx="1" presStyleCnt="4"/>
      <dgm:spPr/>
      <dgm:t>
        <a:bodyPr/>
        <a:lstStyle/>
        <a:p>
          <a:endParaRPr lang="el-GR"/>
        </a:p>
      </dgm:t>
    </dgm:pt>
    <dgm:pt modelId="{FEFF4298-2321-4BDB-B122-E935F0C09C71}" type="pres">
      <dgm:prSet presAssocID="{7F3DA289-F899-4C11-B9D1-34B029A4C0F6}" presName="connTx" presStyleLbl="parChTrans1D3" presStyleIdx="1" presStyleCnt="4"/>
      <dgm:spPr/>
      <dgm:t>
        <a:bodyPr/>
        <a:lstStyle/>
        <a:p>
          <a:endParaRPr lang="el-GR"/>
        </a:p>
      </dgm:t>
    </dgm:pt>
    <dgm:pt modelId="{B6FB9C77-F90C-4C0F-97B2-AE76C303F4DF}" type="pres">
      <dgm:prSet presAssocID="{0D5DE1CC-D651-499C-B692-63CBB59D189A}" presName="root2" presStyleCnt="0"/>
      <dgm:spPr/>
    </dgm:pt>
    <dgm:pt modelId="{7F7F6931-A7FA-43C5-89E5-FFF6CED384D1}" type="pres">
      <dgm:prSet presAssocID="{0D5DE1CC-D651-499C-B692-63CBB59D189A}" presName="LevelTwoTextNode" presStyleLbl="node3" presStyleIdx="1" presStyleCnt="4">
        <dgm:presLayoutVars>
          <dgm:chPref val="3"/>
        </dgm:presLayoutVars>
      </dgm:prSet>
      <dgm:spPr/>
      <dgm:t>
        <a:bodyPr/>
        <a:lstStyle/>
        <a:p>
          <a:endParaRPr lang="el-GR"/>
        </a:p>
      </dgm:t>
    </dgm:pt>
    <dgm:pt modelId="{994717BD-87EE-40DC-9274-609EBB9967A0}" type="pres">
      <dgm:prSet presAssocID="{0D5DE1CC-D651-499C-B692-63CBB59D189A}" presName="level3hierChild" presStyleCnt="0"/>
      <dgm:spPr/>
    </dgm:pt>
    <dgm:pt modelId="{7B65DF20-6284-4A8A-8DE4-B405B674477D}" type="pres">
      <dgm:prSet presAssocID="{05D4571E-6B26-4735-837B-DABA99DFBE4C}" presName="conn2-1" presStyleLbl="parChTrans1D2" presStyleIdx="1" presStyleCnt="2"/>
      <dgm:spPr/>
      <dgm:t>
        <a:bodyPr/>
        <a:lstStyle/>
        <a:p>
          <a:endParaRPr lang="el-GR"/>
        </a:p>
      </dgm:t>
    </dgm:pt>
    <dgm:pt modelId="{015AE67B-A9E7-4480-A462-277C24669CFD}" type="pres">
      <dgm:prSet presAssocID="{05D4571E-6B26-4735-837B-DABA99DFBE4C}" presName="connTx" presStyleLbl="parChTrans1D2" presStyleIdx="1" presStyleCnt="2"/>
      <dgm:spPr/>
      <dgm:t>
        <a:bodyPr/>
        <a:lstStyle/>
        <a:p>
          <a:endParaRPr lang="el-GR"/>
        </a:p>
      </dgm:t>
    </dgm:pt>
    <dgm:pt modelId="{3218B680-BA1E-4B91-BE02-08C57CF49032}" type="pres">
      <dgm:prSet presAssocID="{9BB31558-D103-4C94-B149-EA94C63497FF}" presName="root2" presStyleCnt="0"/>
      <dgm:spPr/>
    </dgm:pt>
    <dgm:pt modelId="{930B6BD3-98AF-4C8B-928F-F85ED1E2A031}" type="pres">
      <dgm:prSet presAssocID="{9BB31558-D103-4C94-B149-EA94C63497FF}" presName="LevelTwoTextNode" presStyleLbl="node2" presStyleIdx="1" presStyleCnt="2">
        <dgm:presLayoutVars>
          <dgm:chPref val="3"/>
        </dgm:presLayoutVars>
      </dgm:prSet>
      <dgm:spPr/>
      <dgm:t>
        <a:bodyPr/>
        <a:lstStyle/>
        <a:p>
          <a:endParaRPr lang="el-GR"/>
        </a:p>
      </dgm:t>
    </dgm:pt>
    <dgm:pt modelId="{7AE3AD73-98F9-4C3A-BFE6-FEB6EB5926CE}" type="pres">
      <dgm:prSet presAssocID="{9BB31558-D103-4C94-B149-EA94C63497FF}" presName="level3hierChild" presStyleCnt="0"/>
      <dgm:spPr/>
    </dgm:pt>
    <dgm:pt modelId="{CB68FC85-5A4A-4C25-A789-0F282E38147E}" type="pres">
      <dgm:prSet presAssocID="{81B8CE76-EC57-42C8-A14B-2F38AE7D11C4}" presName="conn2-1" presStyleLbl="parChTrans1D3" presStyleIdx="2" presStyleCnt="4"/>
      <dgm:spPr/>
      <dgm:t>
        <a:bodyPr/>
        <a:lstStyle/>
        <a:p>
          <a:endParaRPr lang="el-GR"/>
        </a:p>
      </dgm:t>
    </dgm:pt>
    <dgm:pt modelId="{4870F7CF-ED52-4A12-A805-15278F713646}" type="pres">
      <dgm:prSet presAssocID="{81B8CE76-EC57-42C8-A14B-2F38AE7D11C4}" presName="connTx" presStyleLbl="parChTrans1D3" presStyleIdx="2" presStyleCnt="4"/>
      <dgm:spPr/>
      <dgm:t>
        <a:bodyPr/>
        <a:lstStyle/>
        <a:p>
          <a:endParaRPr lang="el-GR"/>
        </a:p>
      </dgm:t>
    </dgm:pt>
    <dgm:pt modelId="{65371971-D3F9-45EF-A586-A0C9CB53221E}" type="pres">
      <dgm:prSet presAssocID="{E1D09AFD-AA6B-433E-A1B3-D8B189920FD6}" presName="root2" presStyleCnt="0"/>
      <dgm:spPr/>
    </dgm:pt>
    <dgm:pt modelId="{9A1DFF7A-3A40-4379-AA11-01FF5A9FE6DB}" type="pres">
      <dgm:prSet presAssocID="{E1D09AFD-AA6B-433E-A1B3-D8B189920FD6}" presName="LevelTwoTextNode" presStyleLbl="node3" presStyleIdx="2" presStyleCnt="4">
        <dgm:presLayoutVars>
          <dgm:chPref val="3"/>
        </dgm:presLayoutVars>
      </dgm:prSet>
      <dgm:spPr/>
      <dgm:t>
        <a:bodyPr/>
        <a:lstStyle/>
        <a:p>
          <a:endParaRPr lang="el-GR"/>
        </a:p>
      </dgm:t>
    </dgm:pt>
    <dgm:pt modelId="{48866117-4E0A-4E5D-A205-CDE02DC1155B}" type="pres">
      <dgm:prSet presAssocID="{E1D09AFD-AA6B-433E-A1B3-D8B189920FD6}" presName="level3hierChild" presStyleCnt="0"/>
      <dgm:spPr/>
    </dgm:pt>
    <dgm:pt modelId="{01117703-DF7C-4EFE-BD72-0232C29152EE}" type="pres">
      <dgm:prSet presAssocID="{0709907F-2335-46B0-BFAB-B54FFA06D420}" presName="conn2-1" presStyleLbl="parChTrans1D3" presStyleIdx="3" presStyleCnt="4"/>
      <dgm:spPr/>
      <dgm:t>
        <a:bodyPr/>
        <a:lstStyle/>
        <a:p>
          <a:endParaRPr lang="el-GR"/>
        </a:p>
      </dgm:t>
    </dgm:pt>
    <dgm:pt modelId="{4A2D1540-43E2-480A-98CF-832C7E4F5B6C}" type="pres">
      <dgm:prSet presAssocID="{0709907F-2335-46B0-BFAB-B54FFA06D420}" presName="connTx" presStyleLbl="parChTrans1D3" presStyleIdx="3" presStyleCnt="4"/>
      <dgm:spPr/>
      <dgm:t>
        <a:bodyPr/>
        <a:lstStyle/>
        <a:p>
          <a:endParaRPr lang="el-GR"/>
        </a:p>
      </dgm:t>
    </dgm:pt>
    <dgm:pt modelId="{FCAF9DC0-3764-4F19-A2BC-080C9C1E247A}" type="pres">
      <dgm:prSet presAssocID="{5D4A6814-9AE6-4551-8605-B8BA14C21684}" presName="root2" presStyleCnt="0"/>
      <dgm:spPr/>
    </dgm:pt>
    <dgm:pt modelId="{0FDA7783-E372-4FE1-A936-A512604F88B3}" type="pres">
      <dgm:prSet presAssocID="{5D4A6814-9AE6-4551-8605-B8BA14C21684}" presName="LevelTwoTextNode" presStyleLbl="node3" presStyleIdx="3" presStyleCnt="4">
        <dgm:presLayoutVars>
          <dgm:chPref val="3"/>
        </dgm:presLayoutVars>
      </dgm:prSet>
      <dgm:spPr/>
      <dgm:t>
        <a:bodyPr/>
        <a:lstStyle/>
        <a:p>
          <a:endParaRPr lang="el-GR"/>
        </a:p>
      </dgm:t>
    </dgm:pt>
    <dgm:pt modelId="{8602A1AF-FA02-4292-B20E-C5E3842DF082}" type="pres">
      <dgm:prSet presAssocID="{5D4A6814-9AE6-4551-8605-B8BA14C21684}" presName="level3hierChild" presStyleCnt="0"/>
      <dgm:spPr/>
    </dgm:pt>
  </dgm:ptLst>
  <dgm:cxnLst>
    <dgm:cxn modelId="{4D45E87C-ECF3-4EBA-AB60-5AE71524FB27}" type="presOf" srcId="{05D4571E-6B26-4735-837B-DABA99DFBE4C}" destId="{7B65DF20-6284-4A8A-8DE4-B405B674477D}" srcOrd="0" destOrd="0" presId="urn:microsoft.com/office/officeart/2005/8/layout/hierarchy2"/>
    <dgm:cxn modelId="{142D1B26-016F-45E8-9667-EAD5567C7901}" srcId="{848597B2-0302-41E3-BEAC-D7A41FC6109C}" destId="{9002336F-5A16-42AE-B342-31B69C869577}" srcOrd="0" destOrd="0" parTransId="{DF72B96D-A791-4E22-BCBB-10ADE61D6B3F}" sibTransId="{91518DD2-D1F9-4F2F-BC37-1C8B47C40F0E}"/>
    <dgm:cxn modelId="{60C7E671-5906-4B25-AFE2-0F7767B11BBE}" srcId="{AB6680B8-9347-42DE-A796-4EB40B5FC665}" destId="{C1288E3A-93A9-47FE-8865-944B9B18A764}" srcOrd="0" destOrd="0" parTransId="{1DB1D2C2-2EB9-4EF9-8ED2-078259D04862}" sibTransId="{FDA2637E-2EBC-4519-BE0A-8293973F6B5E}"/>
    <dgm:cxn modelId="{5AC35A1C-9DC4-4769-A2A7-20AE266C6A36}" type="presOf" srcId="{9BB31558-D103-4C94-B149-EA94C63497FF}" destId="{930B6BD3-98AF-4C8B-928F-F85ED1E2A031}" srcOrd="0" destOrd="0" presId="urn:microsoft.com/office/officeart/2005/8/layout/hierarchy2"/>
    <dgm:cxn modelId="{F308909F-D68A-4291-B34E-2A7E6C498428}" srcId="{9BB31558-D103-4C94-B149-EA94C63497FF}" destId="{5D4A6814-9AE6-4551-8605-B8BA14C21684}" srcOrd="1" destOrd="0" parTransId="{0709907F-2335-46B0-BFAB-B54FFA06D420}" sibTransId="{B1D52D78-6C15-4D2F-97A4-2CD9D216DA37}"/>
    <dgm:cxn modelId="{7BF52B04-BB67-4D61-8BBB-5F537095FB6F}" type="presOf" srcId="{94897862-CD31-4637-94BF-F6FCE1F730D0}" destId="{565D6FED-8E64-4E17-82E9-3D8A22CEB245}" srcOrd="0" destOrd="0" presId="urn:microsoft.com/office/officeart/2005/8/layout/hierarchy2"/>
    <dgm:cxn modelId="{82B7FFD2-A0D1-4208-8C21-397E9DDC0C73}" type="presOf" srcId="{0709907F-2335-46B0-BFAB-B54FFA06D420}" destId="{01117703-DF7C-4EFE-BD72-0232C29152EE}" srcOrd="0" destOrd="0" presId="urn:microsoft.com/office/officeart/2005/8/layout/hierarchy2"/>
    <dgm:cxn modelId="{F8E8BF54-9B2E-48D5-89E7-5A8534F9AC57}" type="presOf" srcId="{05D4571E-6B26-4735-837B-DABA99DFBE4C}" destId="{015AE67B-A9E7-4480-A462-277C24669CFD}" srcOrd="1" destOrd="0" presId="urn:microsoft.com/office/officeart/2005/8/layout/hierarchy2"/>
    <dgm:cxn modelId="{7AA76F9F-B050-42EA-B687-A9BCB321ABAB}" type="presOf" srcId="{81B8CE76-EC57-42C8-A14B-2F38AE7D11C4}" destId="{CB68FC85-5A4A-4C25-A789-0F282E38147E}" srcOrd="0" destOrd="0" presId="urn:microsoft.com/office/officeart/2005/8/layout/hierarchy2"/>
    <dgm:cxn modelId="{B92DD648-DF5F-49A8-AE2C-02528C0D5B88}" type="presOf" srcId="{7F3DA289-F899-4C11-B9D1-34B029A4C0F6}" destId="{7DE43407-48C0-4D3D-9469-DBDFC46AE600}" srcOrd="0" destOrd="0" presId="urn:microsoft.com/office/officeart/2005/8/layout/hierarchy2"/>
    <dgm:cxn modelId="{A84DB801-27FD-4C77-8983-F34936846BF1}" type="presOf" srcId="{7F3DA289-F899-4C11-B9D1-34B029A4C0F6}" destId="{FEFF4298-2321-4BDB-B122-E935F0C09C71}" srcOrd="1" destOrd="0" presId="urn:microsoft.com/office/officeart/2005/8/layout/hierarchy2"/>
    <dgm:cxn modelId="{31C395F8-FA8F-46CC-A035-465DE68F61B5}" type="presOf" srcId="{80FAC76D-FE82-42AF-B5DB-E8CE68E104F2}" destId="{87C5C55A-1DA2-4E72-B67C-2DCC78A7F8F9}" srcOrd="0" destOrd="0" presId="urn:microsoft.com/office/officeart/2005/8/layout/hierarchy2"/>
    <dgm:cxn modelId="{054C324B-B05A-46D5-9A57-10020A493DA6}" type="presOf" srcId="{0709907F-2335-46B0-BFAB-B54FFA06D420}" destId="{4A2D1540-43E2-480A-98CF-832C7E4F5B6C}" srcOrd="1" destOrd="0" presId="urn:microsoft.com/office/officeart/2005/8/layout/hierarchy2"/>
    <dgm:cxn modelId="{3D23A2B6-267C-4E92-9AF6-3D6AA0A38B55}" type="presOf" srcId="{DF72B96D-A791-4E22-BCBB-10ADE61D6B3F}" destId="{0BDBAD72-C989-430D-9D77-3AA66527FE81}" srcOrd="1" destOrd="0" presId="urn:microsoft.com/office/officeart/2005/8/layout/hierarchy2"/>
    <dgm:cxn modelId="{43A958E6-141F-473B-98A3-87F158409DA7}" type="presOf" srcId="{0D5DE1CC-D651-499C-B692-63CBB59D189A}" destId="{7F7F6931-A7FA-43C5-89E5-FFF6CED384D1}" srcOrd="0" destOrd="0" presId="urn:microsoft.com/office/officeart/2005/8/layout/hierarchy2"/>
    <dgm:cxn modelId="{AD5B668D-365D-46FE-B826-74D0D6CCEDCC}" srcId="{94897862-CD31-4637-94BF-F6FCE1F730D0}" destId="{848597B2-0302-41E3-BEAC-D7A41FC6109C}" srcOrd="0" destOrd="0" parTransId="{80FAC76D-FE82-42AF-B5DB-E8CE68E104F2}" sibTransId="{24E552E4-74B4-4D09-8E68-3D2727BBA30F}"/>
    <dgm:cxn modelId="{4FC0AD2A-31BE-40ED-8D21-D7BB12CE0A8B}" type="presOf" srcId="{9002336F-5A16-42AE-B342-31B69C869577}" destId="{DF3F9F0A-F51D-4A87-AFE6-E9CC19AEF085}" srcOrd="0" destOrd="0" presId="urn:microsoft.com/office/officeart/2005/8/layout/hierarchy2"/>
    <dgm:cxn modelId="{2D3746BF-E397-40AF-A553-1900F4EAAF35}" type="presOf" srcId="{81B8CE76-EC57-42C8-A14B-2F38AE7D11C4}" destId="{4870F7CF-ED52-4A12-A805-15278F713646}" srcOrd="1" destOrd="0" presId="urn:microsoft.com/office/officeart/2005/8/layout/hierarchy2"/>
    <dgm:cxn modelId="{5F2D1B6D-2B81-4912-BBE5-C9F44F5DCA1C}" type="presOf" srcId="{AB6680B8-9347-42DE-A796-4EB40B5FC665}" destId="{80E61AB3-3F9F-41EF-A9F2-24ED91F21807}" srcOrd="0" destOrd="0" presId="urn:microsoft.com/office/officeart/2005/8/layout/hierarchy2"/>
    <dgm:cxn modelId="{E757E9A0-9F35-44E1-AA4E-630CBB526F58}" type="presOf" srcId="{5D4A6814-9AE6-4551-8605-B8BA14C21684}" destId="{0FDA7783-E372-4FE1-A936-A512604F88B3}" srcOrd="0" destOrd="0" presId="urn:microsoft.com/office/officeart/2005/8/layout/hierarchy2"/>
    <dgm:cxn modelId="{58B14E3A-E696-4234-B7CE-FB2489E3198F}" srcId="{AB6680B8-9347-42DE-A796-4EB40B5FC665}" destId="{94897862-CD31-4637-94BF-F6FCE1F730D0}" srcOrd="1" destOrd="0" parTransId="{CF628DF1-DD73-4195-9A2E-2D2B44DAAA66}" sibTransId="{7FC296E9-CFFC-4292-ABB6-2B06D1647E57}"/>
    <dgm:cxn modelId="{D82AAC3D-C60A-41A7-B651-8CDEC90343BA}" type="presOf" srcId="{80FAC76D-FE82-42AF-B5DB-E8CE68E104F2}" destId="{7F249E81-5CA6-4402-8CC7-44BC28D6CB96}" srcOrd="1" destOrd="0" presId="urn:microsoft.com/office/officeart/2005/8/layout/hierarchy2"/>
    <dgm:cxn modelId="{0C24568C-83E1-4822-97D3-9F4D8EFD6D11}" type="presOf" srcId="{E1D09AFD-AA6B-433E-A1B3-D8B189920FD6}" destId="{9A1DFF7A-3A40-4379-AA11-01FF5A9FE6DB}" srcOrd="0" destOrd="0" presId="urn:microsoft.com/office/officeart/2005/8/layout/hierarchy2"/>
    <dgm:cxn modelId="{1D70F075-60A2-45BC-A8B5-7AB9061F6D8F}" type="presOf" srcId="{848597B2-0302-41E3-BEAC-D7A41FC6109C}" destId="{8D836C64-D623-443D-8741-71466B15A893}" srcOrd="0" destOrd="0" presId="urn:microsoft.com/office/officeart/2005/8/layout/hierarchy2"/>
    <dgm:cxn modelId="{D8C14E24-7FE3-4673-99E0-CFAE26F889EF}" srcId="{9BB31558-D103-4C94-B149-EA94C63497FF}" destId="{E1D09AFD-AA6B-433E-A1B3-D8B189920FD6}" srcOrd="0" destOrd="0" parTransId="{81B8CE76-EC57-42C8-A14B-2F38AE7D11C4}" sibTransId="{CA30D398-FF71-4E47-B300-B51B23C254DD}"/>
    <dgm:cxn modelId="{757CCBFE-B2FD-48ED-8FE5-55177571588D}" type="presOf" srcId="{DF72B96D-A791-4E22-BCBB-10ADE61D6B3F}" destId="{8911187E-551E-47C5-B5FD-268B7C5EE04F}" srcOrd="0" destOrd="0" presId="urn:microsoft.com/office/officeart/2005/8/layout/hierarchy2"/>
    <dgm:cxn modelId="{4EC7BC5F-554D-4A6D-8378-2F708ED93F7A}" srcId="{94897862-CD31-4637-94BF-F6FCE1F730D0}" destId="{9BB31558-D103-4C94-B149-EA94C63497FF}" srcOrd="1" destOrd="0" parTransId="{05D4571E-6B26-4735-837B-DABA99DFBE4C}" sibTransId="{3D231CAE-D076-49DE-95B7-652B1A75CD96}"/>
    <dgm:cxn modelId="{2601AE65-F8FA-48BC-8D0D-50E241EB8C4A}" srcId="{848597B2-0302-41E3-BEAC-D7A41FC6109C}" destId="{0D5DE1CC-D651-499C-B692-63CBB59D189A}" srcOrd="1" destOrd="0" parTransId="{7F3DA289-F899-4C11-B9D1-34B029A4C0F6}" sibTransId="{303F8E6A-9DE4-4DCE-82C5-EB626DE9C58C}"/>
    <dgm:cxn modelId="{CA89757E-3940-4156-B396-F3C075C6F5F0}" type="presOf" srcId="{C1288E3A-93A9-47FE-8865-944B9B18A764}" destId="{F98DF146-8E1F-4761-A89A-0C136C2CBA24}" srcOrd="0" destOrd="0" presId="urn:microsoft.com/office/officeart/2005/8/layout/hierarchy2"/>
    <dgm:cxn modelId="{62606BDA-B317-4CEE-BAFB-A432C25CF066}" type="presParOf" srcId="{80E61AB3-3F9F-41EF-A9F2-24ED91F21807}" destId="{409DE36F-C719-49D3-BDEA-DBD1520EC3A7}" srcOrd="0" destOrd="0" presId="urn:microsoft.com/office/officeart/2005/8/layout/hierarchy2"/>
    <dgm:cxn modelId="{25B1321D-D32A-4C34-9329-7744551E2016}" type="presParOf" srcId="{409DE36F-C719-49D3-BDEA-DBD1520EC3A7}" destId="{F98DF146-8E1F-4761-A89A-0C136C2CBA24}" srcOrd="0" destOrd="0" presId="urn:microsoft.com/office/officeart/2005/8/layout/hierarchy2"/>
    <dgm:cxn modelId="{9ED4DD2F-E9F6-4B10-A3E4-3EDBB6B84CDD}" type="presParOf" srcId="{409DE36F-C719-49D3-BDEA-DBD1520EC3A7}" destId="{050BB90B-20B6-40CF-9BAD-8C57DF8A6518}" srcOrd="1" destOrd="0" presId="urn:microsoft.com/office/officeart/2005/8/layout/hierarchy2"/>
    <dgm:cxn modelId="{5686DF52-0EB5-4D11-A7CB-8AD994FAE3D0}" type="presParOf" srcId="{80E61AB3-3F9F-41EF-A9F2-24ED91F21807}" destId="{C4AA2A53-2CFF-4659-98A2-DEAD15CA0730}" srcOrd="1" destOrd="0" presId="urn:microsoft.com/office/officeart/2005/8/layout/hierarchy2"/>
    <dgm:cxn modelId="{A81C738A-B167-451A-B1F3-40940C24C7E6}" type="presParOf" srcId="{C4AA2A53-2CFF-4659-98A2-DEAD15CA0730}" destId="{565D6FED-8E64-4E17-82E9-3D8A22CEB245}" srcOrd="0" destOrd="0" presId="urn:microsoft.com/office/officeart/2005/8/layout/hierarchy2"/>
    <dgm:cxn modelId="{83C0F3A1-66F3-4E38-8A59-E16FE1C96766}" type="presParOf" srcId="{C4AA2A53-2CFF-4659-98A2-DEAD15CA0730}" destId="{58F25EA2-CB3F-4622-A9DA-F6485E43A920}" srcOrd="1" destOrd="0" presId="urn:microsoft.com/office/officeart/2005/8/layout/hierarchy2"/>
    <dgm:cxn modelId="{D2DE6426-EB11-441C-938E-6EB46FC804D6}" type="presParOf" srcId="{58F25EA2-CB3F-4622-A9DA-F6485E43A920}" destId="{87C5C55A-1DA2-4E72-B67C-2DCC78A7F8F9}" srcOrd="0" destOrd="0" presId="urn:microsoft.com/office/officeart/2005/8/layout/hierarchy2"/>
    <dgm:cxn modelId="{37FDDF51-A888-487F-81A1-75B83F4FCDEE}" type="presParOf" srcId="{87C5C55A-1DA2-4E72-B67C-2DCC78A7F8F9}" destId="{7F249E81-5CA6-4402-8CC7-44BC28D6CB96}" srcOrd="0" destOrd="0" presId="urn:microsoft.com/office/officeart/2005/8/layout/hierarchy2"/>
    <dgm:cxn modelId="{EA18FACF-BD84-47E5-919F-AE8C978BF0E8}" type="presParOf" srcId="{58F25EA2-CB3F-4622-A9DA-F6485E43A920}" destId="{67F8E24C-BE49-4FFA-AFD0-119A1FDB8F5D}" srcOrd="1" destOrd="0" presId="urn:microsoft.com/office/officeart/2005/8/layout/hierarchy2"/>
    <dgm:cxn modelId="{79864B34-6BB2-4A5D-BA25-3871AEAD0584}" type="presParOf" srcId="{67F8E24C-BE49-4FFA-AFD0-119A1FDB8F5D}" destId="{8D836C64-D623-443D-8741-71466B15A893}" srcOrd="0" destOrd="0" presId="urn:microsoft.com/office/officeart/2005/8/layout/hierarchy2"/>
    <dgm:cxn modelId="{6685D926-6EC7-4004-8E03-FBAFB8AE64C3}" type="presParOf" srcId="{67F8E24C-BE49-4FFA-AFD0-119A1FDB8F5D}" destId="{8C3E951E-2AF4-4348-A304-C35F296EC687}" srcOrd="1" destOrd="0" presId="urn:microsoft.com/office/officeart/2005/8/layout/hierarchy2"/>
    <dgm:cxn modelId="{C5B54E1D-8693-479F-9240-FF853F354014}" type="presParOf" srcId="{8C3E951E-2AF4-4348-A304-C35F296EC687}" destId="{8911187E-551E-47C5-B5FD-268B7C5EE04F}" srcOrd="0" destOrd="0" presId="urn:microsoft.com/office/officeart/2005/8/layout/hierarchy2"/>
    <dgm:cxn modelId="{E6A02CAD-EE81-4406-B9FD-A3849BDA3492}" type="presParOf" srcId="{8911187E-551E-47C5-B5FD-268B7C5EE04F}" destId="{0BDBAD72-C989-430D-9D77-3AA66527FE81}" srcOrd="0" destOrd="0" presId="urn:microsoft.com/office/officeart/2005/8/layout/hierarchy2"/>
    <dgm:cxn modelId="{0D9EBAC8-C3DA-4349-B456-E0285064700A}" type="presParOf" srcId="{8C3E951E-2AF4-4348-A304-C35F296EC687}" destId="{357F8768-0B86-423B-A3E9-0A0151D3B01C}" srcOrd="1" destOrd="0" presId="urn:microsoft.com/office/officeart/2005/8/layout/hierarchy2"/>
    <dgm:cxn modelId="{DB5BB550-7737-41A3-B87C-3448DCB0012F}" type="presParOf" srcId="{357F8768-0B86-423B-A3E9-0A0151D3B01C}" destId="{DF3F9F0A-F51D-4A87-AFE6-E9CC19AEF085}" srcOrd="0" destOrd="0" presId="urn:microsoft.com/office/officeart/2005/8/layout/hierarchy2"/>
    <dgm:cxn modelId="{6CA83B5F-75DC-4A1C-815F-4F5FD922A2B0}" type="presParOf" srcId="{357F8768-0B86-423B-A3E9-0A0151D3B01C}" destId="{C8150F2C-6AE6-49EC-8FFD-7A18F713E76C}" srcOrd="1" destOrd="0" presId="urn:microsoft.com/office/officeart/2005/8/layout/hierarchy2"/>
    <dgm:cxn modelId="{35E2DBEE-8BFB-4F7A-B0E2-BE6E14CE7F16}" type="presParOf" srcId="{8C3E951E-2AF4-4348-A304-C35F296EC687}" destId="{7DE43407-48C0-4D3D-9469-DBDFC46AE600}" srcOrd="2" destOrd="0" presId="urn:microsoft.com/office/officeart/2005/8/layout/hierarchy2"/>
    <dgm:cxn modelId="{612A7E10-E09C-4007-A394-1F466AD7DA4D}" type="presParOf" srcId="{7DE43407-48C0-4D3D-9469-DBDFC46AE600}" destId="{FEFF4298-2321-4BDB-B122-E935F0C09C71}" srcOrd="0" destOrd="0" presId="urn:microsoft.com/office/officeart/2005/8/layout/hierarchy2"/>
    <dgm:cxn modelId="{0BFB4820-3F43-443C-A869-D8E95886CE3E}" type="presParOf" srcId="{8C3E951E-2AF4-4348-A304-C35F296EC687}" destId="{B6FB9C77-F90C-4C0F-97B2-AE76C303F4DF}" srcOrd="3" destOrd="0" presId="urn:microsoft.com/office/officeart/2005/8/layout/hierarchy2"/>
    <dgm:cxn modelId="{B4724FB9-A24A-4517-924B-E711DD71E8E4}" type="presParOf" srcId="{B6FB9C77-F90C-4C0F-97B2-AE76C303F4DF}" destId="{7F7F6931-A7FA-43C5-89E5-FFF6CED384D1}" srcOrd="0" destOrd="0" presId="urn:microsoft.com/office/officeart/2005/8/layout/hierarchy2"/>
    <dgm:cxn modelId="{E7C56621-E167-4FBF-A8AF-96EE81C760FE}" type="presParOf" srcId="{B6FB9C77-F90C-4C0F-97B2-AE76C303F4DF}" destId="{994717BD-87EE-40DC-9274-609EBB9967A0}" srcOrd="1" destOrd="0" presId="urn:microsoft.com/office/officeart/2005/8/layout/hierarchy2"/>
    <dgm:cxn modelId="{EFFADAC3-3871-4BB2-92D0-4EEA66A8138C}" type="presParOf" srcId="{58F25EA2-CB3F-4622-A9DA-F6485E43A920}" destId="{7B65DF20-6284-4A8A-8DE4-B405B674477D}" srcOrd="2" destOrd="0" presId="urn:microsoft.com/office/officeart/2005/8/layout/hierarchy2"/>
    <dgm:cxn modelId="{692BA1A4-9D2E-4901-88A8-698E23E897A1}" type="presParOf" srcId="{7B65DF20-6284-4A8A-8DE4-B405B674477D}" destId="{015AE67B-A9E7-4480-A462-277C24669CFD}" srcOrd="0" destOrd="0" presId="urn:microsoft.com/office/officeart/2005/8/layout/hierarchy2"/>
    <dgm:cxn modelId="{E8B93A29-FACF-4A1A-A10A-4555F1A479C8}" type="presParOf" srcId="{58F25EA2-CB3F-4622-A9DA-F6485E43A920}" destId="{3218B680-BA1E-4B91-BE02-08C57CF49032}" srcOrd="3" destOrd="0" presId="urn:microsoft.com/office/officeart/2005/8/layout/hierarchy2"/>
    <dgm:cxn modelId="{0ADF4825-C985-4645-B2EA-1E294A682967}" type="presParOf" srcId="{3218B680-BA1E-4B91-BE02-08C57CF49032}" destId="{930B6BD3-98AF-4C8B-928F-F85ED1E2A031}" srcOrd="0" destOrd="0" presId="urn:microsoft.com/office/officeart/2005/8/layout/hierarchy2"/>
    <dgm:cxn modelId="{836431FA-5823-4AB4-B99A-17E8DC51ED96}" type="presParOf" srcId="{3218B680-BA1E-4B91-BE02-08C57CF49032}" destId="{7AE3AD73-98F9-4C3A-BFE6-FEB6EB5926CE}" srcOrd="1" destOrd="0" presId="urn:microsoft.com/office/officeart/2005/8/layout/hierarchy2"/>
    <dgm:cxn modelId="{A3E00BBB-6039-43EE-B6FF-B8EAA575ABF4}" type="presParOf" srcId="{7AE3AD73-98F9-4C3A-BFE6-FEB6EB5926CE}" destId="{CB68FC85-5A4A-4C25-A789-0F282E38147E}" srcOrd="0" destOrd="0" presId="urn:microsoft.com/office/officeart/2005/8/layout/hierarchy2"/>
    <dgm:cxn modelId="{06984AB8-2FD8-4C49-BF2F-95256DCA6FF6}" type="presParOf" srcId="{CB68FC85-5A4A-4C25-A789-0F282E38147E}" destId="{4870F7CF-ED52-4A12-A805-15278F713646}" srcOrd="0" destOrd="0" presId="urn:microsoft.com/office/officeart/2005/8/layout/hierarchy2"/>
    <dgm:cxn modelId="{1F52A5ED-5E44-4395-B250-61971D1F70E5}" type="presParOf" srcId="{7AE3AD73-98F9-4C3A-BFE6-FEB6EB5926CE}" destId="{65371971-D3F9-45EF-A586-A0C9CB53221E}" srcOrd="1" destOrd="0" presId="urn:microsoft.com/office/officeart/2005/8/layout/hierarchy2"/>
    <dgm:cxn modelId="{5E1DED7E-3B57-4233-A94B-37A3C1A1F3BD}" type="presParOf" srcId="{65371971-D3F9-45EF-A586-A0C9CB53221E}" destId="{9A1DFF7A-3A40-4379-AA11-01FF5A9FE6DB}" srcOrd="0" destOrd="0" presId="urn:microsoft.com/office/officeart/2005/8/layout/hierarchy2"/>
    <dgm:cxn modelId="{02393EB7-D8C4-4597-B4E6-25CFD07125CC}" type="presParOf" srcId="{65371971-D3F9-45EF-A586-A0C9CB53221E}" destId="{48866117-4E0A-4E5D-A205-CDE02DC1155B}" srcOrd="1" destOrd="0" presId="urn:microsoft.com/office/officeart/2005/8/layout/hierarchy2"/>
    <dgm:cxn modelId="{2AC921BC-82BD-4F3D-9B66-7AA85B9E2875}" type="presParOf" srcId="{7AE3AD73-98F9-4C3A-BFE6-FEB6EB5926CE}" destId="{01117703-DF7C-4EFE-BD72-0232C29152EE}" srcOrd="2" destOrd="0" presId="urn:microsoft.com/office/officeart/2005/8/layout/hierarchy2"/>
    <dgm:cxn modelId="{182BAE12-6AD4-4366-A0DB-73C703FD8CD2}" type="presParOf" srcId="{01117703-DF7C-4EFE-BD72-0232C29152EE}" destId="{4A2D1540-43E2-480A-98CF-832C7E4F5B6C}" srcOrd="0" destOrd="0" presId="urn:microsoft.com/office/officeart/2005/8/layout/hierarchy2"/>
    <dgm:cxn modelId="{A5F6B966-34F0-4960-8B01-2F6E961506E4}" type="presParOf" srcId="{7AE3AD73-98F9-4C3A-BFE6-FEB6EB5926CE}" destId="{FCAF9DC0-3764-4F19-A2BC-080C9C1E247A}" srcOrd="3" destOrd="0" presId="urn:microsoft.com/office/officeart/2005/8/layout/hierarchy2"/>
    <dgm:cxn modelId="{3F62AEC4-2CF5-44CF-B753-B36D27EC4D59}" type="presParOf" srcId="{FCAF9DC0-3764-4F19-A2BC-080C9C1E247A}" destId="{0FDA7783-E372-4FE1-A936-A512604F88B3}" srcOrd="0" destOrd="0" presId="urn:microsoft.com/office/officeart/2005/8/layout/hierarchy2"/>
    <dgm:cxn modelId="{9FB58EDB-41D7-4FCC-B979-6CBDA3A0A39C}" type="presParOf" srcId="{FCAF9DC0-3764-4F19-A2BC-080C9C1E247A}" destId="{8602A1AF-FA02-4292-B20E-C5E3842DF082}" srcOrd="1" destOrd="0" presId="urn:microsoft.com/office/officeart/2005/8/layout/hierarchy2"/>
  </dgm:cxnLst>
  <dgm:bg/>
  <dgm:whole/>
</dgm:dataModel>
</file>

<file path=word/diagrams/data2.xml><?xml version="1.0" encoding="utf-8"?>
<dgm:dataModel xmlns:dgm="http://schemas.openxmlformats.org/drawingml/2006/diagram" xmlns:a="http://schemas.openxmlformats.org/drawingml/2006/main">
  <dgm:ptLst>
    <dgm:pt modelId="{AB6680B8-9347-42DE-A796-4EB40B5FC665}" type="doc">
      <dgm:prSet loTypeId="urn:microsoft.com/office/officeart/2005/8/layout/hierarchy2" loCatId="hierarchy" qsTypeId="urn:microsoft.com/office/officeart/2005/8/quickstyle/simple1" qsCatId="simple" csTypeId="urn:microsoft.com/office/officeart/2005/8/colors/colorful3" csCatId="colorful" phldr="1"/>
      <dgm:spPr/>
      <dgm:t>
        <a:bodyPr/>
        <a:lstStyle/>
        <a:p>
          <a:endParaRPr lang="el-GR"/>
        </a:p>
      </dgm:t>
    </dgm:pt>
    <dgm:pt modelId="{C1288E3A-93A9-47FE-8865-944B9B18A764}">
      <dgm:prSet phldrT="[Κείμενο]"/>
      <dgm:spPr/>
      <dgm:t>
        <a:bodyPr/>
        <a:lstStyle/>
        <a:p>
          <a:r>
            <a:rPr lang="el-GR"/>
            <a:t>Ντίνα</a:t>
          </a:r>
        </a:p>
      </dgm:t>
    </dgm:pt>
    <dgm:pt modelId="{1DB1D2C2-2EB9-4EF9-8ED2-078259D04862}" type="parTrans" cxnId="{60C7E671-5906-4B25-AFE2-0F7767B11BBE}">
      <dgm:prSet/>
      <dgm:spPr/>
      <dgm:t>
        <a:bodyPr/>
        <a:lstStyle/>
        <a:p>
          <a:endParaRPr lang="el-GR"/>
        </a:p>
      </dgm:t>
    </dgm:pt>
    <dgm:pt modelId="{FDA2637E-2EBC-4519-BE0A-8293973F6B5E}" type="sibTrans" cxnId="{60C7E671-5906-4B25-AFE2-0F7767B11BBE}">
      <dgm:prSet/>
      <dgm:spPr/>
      <dgm:t>
        <a:bodyPr/>
        <a:lstStyle/>
        <a:p>
          <a:endParaRPr lang="el-GR"/>
        </a:p>
      </dgm:t>
    </dgm:pt>
    <dgm:pt modelId="{848597B2-0302-41E3-BEAC-D7A41FC6109C}">
      <dgm:prSet phldrT="[Κείμενο]"/>
      <dgm:spPr/>
      <dgm:t>
        <a:bodyPr/>
        <a:lstStyle/>
        <a:p>
          <a:r>
            <a:rPr lang="el-GR"/>
            <a:t>Παναγιώτα</a:t>
          </a:r>
        </a:p>
      </dgm:t>
    </dgm:pt>
    <dgm:pt modelId="{80FAC76D-FE82-42AF-B5DB-E8CE68E104F2}" type="parTrans" cxnId="{AD5B668D-365D-46FE-B826-74D0D6CCEDCC}">
      <dgm:prSet/>
      <dgm:spPr/>
      <dgm:t>
        <a:bodyPr/>
        <a:lstStyle/>
        <a:p>
          <a:endParaRPr lang="el-GR"/>
        </a:p>
      </dgm:t>
    </dgm:pt>
    <dgm:pt modelId="{24E552E4-74B4-4D09-8E68-3D2727BBA30F}" type="sibTrans" cxnId="{AD5B668D-365D-46FE-B826-74D0D6CCEDCC}">
      <dgm:prSet/>
      <dgm:spPr/>
      <dgm:t>
        <a:bodyPr/>
        <a:lstStyle/>
        <a:p>
          <a:endParaRPr lang="el-GR"/>
        </a:p>
      </dgm:t>
    </dgm:pt>
    <dgm:pt modelId="{9002336F-5A16-42AE-B342-31B69C869577}">
      <dgm:prSet phldrT="[Κείμενο]"/>
      <dgm:spPr/>
      <dgm:t>
        <a:bodyPr/>
        <a:lstStyle/>
        <a:p>
          <a:r>
            <a:rPr lang="el-GR"/>
            <a:t>γιαγιά Μαρία</a:t>
          </a:r>
        </a:p>
      </dgm:t>
    </dgm:pt>
    <dgm:pt modelId="{DF72B96D-A791-4E22-BCBB-10ADE61D6B3F}" type="parTrans" cxnId="{142D1B26-016F-45E8-9667-EAD5567C7901}">
      <dgm:prSet/>
      <dgm:spPr/>
      <dgm:t>
        <a:bodyPr/>
        <a:lstStyle/>
        <a:p>
          <a:endParaRPr lang="el-GR"/>
        </a:p>
      </dgm:t>
    </dgm:pt>
    <dgm:pt modelId="{91518DD2-D1F9-4F2F-BC37-1C8B47C40F0E}" type="sibTrans" cxnId="{142D1B26-016F-45E8-9667-EAD5567C7901}">
      <dgm:prSet/>
      <dgm:spPr/>
      <dgm:t>
        <a:bodyPr/>
        <a:lstStyle/>
        <a:p>
          <a:endParaRPr lang="el-GR"/>
        </a:p>
      </dgm:t>
    </dgm:pt>
    <dgm:pt modelId="{0D5DE1CC-D651-499C-B692-63CBB59D189A}">
      <dgm:prSet phldrT="[Κείμενο]"/>
      <dgm:spPr/>
      <dgm:t>
        <a:bodyPr/>
        <a:lstStyle/>
        <a:p>
          <a:r>
            <a:rPr lang="el-GR"/>
            <a:t>παππούς Τάσος</a:t>
          </a:r>
        </a:p>
      </dgm:t>
    </dgm:pt>
    <dgm:pt modelId="{7F3DA289-F899-4C11-B9D1-34B029A4C0F6}" type="parTrans" cxnId="{2601AE65-F8FA-48BC-8D0D-50E241EB8C4A}">
      <dgm:prSet/>
      <dgm:spPr/>
      <dgm:t>
        <a:bodyPr/>
        <a:lstStyle/>
        <a:p>
          <a:endParaRPr lang="el-GR"/>
        </a:p>
      </dgm:t>
    </dgm:pt>
    <dgm:pt modelId="{303F8E6A-9DE4-4DCE-82C5-EB626DE9C58C}" type="sibTrans" cxnId="{2601AE65-F8FA-48BC-8D0D-50E241EB8C4A}">
      <dgm:prSet/>
      <dgm:spPr/>
      <dgm:t>
        <a:bodyPr/>
        <a:lstStyle/>
        <a:p>
          <a:endParaRPr lang="el-GR"/>
        </a:p>
      </dgm:t>
    </dgm:pt>
    <dgm:pt modelId="{9BB31558-D103-4C94-B149-EA94C63497FF}">
      <dgm:prSet phldrT="[Κείμενο]"/>
      <dgm:spPr/>
      <dgm:t>
        <a:bodyPr/>
        <a:lstStyle/>
        <a:p>
          <a:r>
            <a:rPr lang="el-GR"/>
            <a:t>Δημήτρης</a:t>
          </a:r>
        </a:p>
      </dgm:t>
    </dgm:pt>
    <dgm:pt modelId="{05D4571E-6B26-4735-837B-DABA99DFBE4C}" type="parTrans" cxnId="{4EC7BC5F-554D-4A6D-8378-2F708ED93F7A}">
      <dgm:prSet/>
      <dgm:spPr/>
      <dgm:t>
        <a:bodyPr/>
        <a:lstStyle/>
        <a:p>
          <a:endParaRPr lang="el-GR"/>
        </a:p>
      </dgm:t>
    </dgm:pt>
    <dgm:pt modelId="{3D231CAE-D076-49DE-95B7-652B1A75CD96}" type="sibTrans" cxnId="{4EC7BC5F-554D-4A6D-8378-2F708ED93F7A}">
      <dgm:prSet/>
      <dgm:spPr/>
      <dgm:t>
        <a:bodyPr/>
        <a:lstStyle/>
        <a:p>
          <a:endParaRPr lang="el-GR"/>
        </a:p>
      </dgm:t>
    </dgm:pt>
    <dgm:pt modelId="{E1D09AFD-AA6B-433E-A1B3-D8B189920FD6}">
      <dgm:prSet phldrT="[Κείμενο]"/>
      <dgm:spPr/>
      <dgm:t>
        <a:bodyPr/>
        <a:lstStyle/>
        <a:p>
          <a:r>
            <a:rPr lang="el-GR"/>
            <a:t>γιαγιά Ντίνα</a:t>
          </a:r>
        </a:p>
      </dgm:t>
    </dgm:pt>
    <dgm:pt modelId="{81B8CE76-EC57-42C8-A14B-2F38AE7D11C4}" type="parTrans" cxnId="{D8C14E24-7FE3-4673-99E0-CFAE26F889EF}">
      <dgm:prSet/>
      <dgm:spPr/>
      <dgm:t>
        <a:bodyPr/>
        <a:lstStyle/>
        <a:p>
          <a:endParaRPr lang="el-GR"/>
        </a:p>
      </dgm:t>
    </dgm:pt>
    <dgm:pt modelId="{CA30D398-FF71-4E47-B300-B51B23C254DD}" type="sibTrans" cxnId="{D8C14E24-7FE3-4673-99E0-CFAE26F889EF}">
      <dgm:prSet/>
      <dgm:spPr/>
      <dgm:t>
        <a:bodyPr/>
        <a:lstStyle/>
        <a:p>
          <a:endParaRPr lang="el-GR"/>
        </a:p>
      </dgm:t>
    </dgm:pt>
    <dgm:pt modelId="{5D4A6814-9AE6-4551-8605-B8BA14C21684}">
      <dgm:prSet phldrT="[Κείμενο]"/>
      <dgm:spPr/>
      <dgm:t>
        <a:bodyPr/>
        <a:lstStyle/>
        <a:p>
          <a:r>
            <a:rPr lang="el-GR"/>
            <a:t>παππούς Θοδωρής</a:t>
          </a:r>
        </a:p>
      </dgm:t>
    </dgm:pt>
    <dgm:pt modelId="{0709907F-2335-46B0-BFAB-B54FFA06D420}" type="parTrans" cxnId="{F308909F-D68A-4291-B34E-2A7E6C498428}">
      <dgm:prSet/>
      <dgm:spPr/>
      <dgm:t>
        <a:bodyPr/>
        <a:lstStyle/>
        <a:p>
          <a:endParaRPr lang="el-GR"/>
        </a:p>
      </dgm:t>
    </dgm:pt>
    <dgm:pt modelId="{B1D52D78-6C15-4D2F-97A4-2CD9D216DA37}" type="sibTrans" cxnId="{F308909F-D68A-4291-B34E-2A7E6C498428}">
      <dgm:prSet/>
      <dgm:spPr/>
      <dgm:t>
        <a:bodyPr/>
        <a:lstStyle/>
        <a:p>
          <a:endParaRPr lang="el-GR"/>
        </a:p>
      </dgm:t>
    </dgm:pt>
    <dgm:pt modelId="{94897862-CD31-4637-94BF-F6FCE1F730D0}">
      <dgm:prSet phldrT="[Κείμενο]"/>
      <dgm:spPr/>
      <dgm:t>
        <a:bodyPr/>
        <a:lstStyle/>
        <a:p>
          <a:r>
            <a:rPr lang="el-GR"/>
            <a:t>Θοδωρής</a:t>
          </a:r>
        </a:p>
      </dgm:t>
    </dgm:pt>
    <dgm:pt modelId="{CF628DF1-DD73-4195-9A2E-2D2B44DAAA66}" type="parTrans" cxnId="{58B14E3A-E696-4234-B7CE-FB2489E3198F}">
      <dgm:prSet/>
      <dgm:spPr/>
      <dgm:t>
        <a:bodyPr/>
        <a:lstStyle/>
        <a:p>
          <a:endParaRPr lang="el-GR"/>
        </a:p>
      </dgm:t>
    </dgm:pt>
    <dgm:pt modelId="{7FC296E9-CFFC-4292-ABB6-2B06D1647E57}" type="sibTrans" cxnId="{58B14E3A-E696-4234-B7CE-FB2489E3198F}">
      <dgm:prSet/>
      <dgm:spPr/>
      <dgm:t>
        <a:bodyPr/>
        <a:lstStyle/>
        <a:p>
          <a:endParaRPr lang="el-GR"/>
        </a:p>
      </dgm:t>
    </dgm:pt>
    <dgm:pt modelId="{80E61AB3-3F9F-41EF-A9F2-24ED91F21807}" type="pres">
      <dgm:prSet presAssocID="{AB6680B8-9347-42DE-A796-4EB40B5FC665}" presName="diagram" presStyleCnt="0">
        <dgm:presLayoutVars>
          <dgm:chPref val="1"/>
          <dgm:dir/>
          <dgm:animOne val="branch"/>
          <dgm:animLvl val="lvl"/>
          <dgm:resizeHandles val="exact"/>
        </dgm:presLayoutVars>
      </dgm:prSet>
      <dgm:spPr/>
      <dgm:t>
        <a:bodyPr/>
        <a:lstStyle/>
        <a:p>
          <a:endParaRPr lang="el-GR"/>
        </a:p>
      </dgm:t>
    </dgm:pt>
    <dgm:pt modelId="{409DE36F-C719-49D3-BDEA-DBD1520EC3A7}" type="pres">
      <dgm:prSet presAssocID="{C1288E3A-93A9-47FE-8865-944B9B18A764}" presName="root1" presStyleCnt="0"/>
      <dgm:spPr/>
    </dgm:pt>
    <dgm:pt modelId="{F98DF146-8E1F-4761-A89A-0C136C2CBA24}" type="pres">
      <dgm:prSet presAssocID="{C1288E3A-93A9-47FE-8865-944B9B18A764}" presName="LevelOneTextNode" presStyleLbl="node0" presStyleIdx="0" presStyleCnt="2" custLinFactY="3354" custLinFactNeighborX="-807" custLinFactNeighborY="100000">
        <dgm:presLayoutVars>
          <dgm:chPref val="3"/>
        </dgm:presLayoutVars>
      </dgm:prSet>
      <dgm:spPr/>
      <dgm:t>
        <a:bodyPr/>
        <a:lstStyle/>
        <a:p>
          <a:endParaRPr lang="el-GR"/>
        </a:p>
      </dgm:t>
    </dgm:pt>
    <dgm:pt modelId="{050BB90B-20B6-40CF-9BAD-8C57DF8A6518}" type="pres">
      <dgm:prSet presAssocID="{C1288E3A-93A9-47FE-8865-944B9B18A764}" presName="level2hierChild" presStyleCnt="0"/>
      <dgm:spPr/>
    </dgm:pt>
    <dgm:pt modelId="{C4AA2A53-2CFF-4659-98A2-DEAD15CA0730}" type="pres">
      <dgm:prSet presAssocID="{94897862-CD31-4637-94BF-F6FCE1F730D0}" presName="root1" presStyleCnt="0"/>
      <dgm:spPr/>
    </dgm:pt>
    <dgm:pt modelId="{565D6FED-8E64-4E17-82E9-3D8A22CEB245}" type="pres">
      <dgm:prSet presAssocID="{94897862-CD31-4637-94BF-F6FCE1F730D0}" presName="LevelOneTextNode" presStyleLbl="node0" presStyleIdx="1" presStyleCnt="2" custLinFactNeighborX="-807" custLinFactNeighborY="79503">
        <dgm:presLayoutVars>
          <dgm:chPref val="3"/>
        </dgm:presLayoutVars>
      </dgm:prSet>
      <dgm:spPr/>
      <dgm:t>
        <a:bodyPr/>
        <a:lstStyle/>
        <a:p>
          <a:endParaRPr lang="el-GR"/>
        </a:p>
      </dgm:t>
    </dgm:pt>
    <dgm:pt modelId="{58F25EA2-CB3F-4622-A9DA-F6485E43A920}" type="pres">
      <dgm:prSet presAssocID="{94897862-CD31-4637-94BF-F6FCE1F730D0}" presName="level2hierChild" presStyleCnt="0"/>
      <dgm:spPr/>
    </dgm:pt>
    <dgm:pt modelId="{87C5C55A-1DA2-4E72-B67C-2DCC78A7F8F9}" type="pres">
      <dgm:prSet presAssocID="{80FAC76D-FE82-42AF-B5DB-E8CE68E104F2}" presName="conn2-1" presStyleLbl="parChTrans1D2" presStyleIdx="0" presStyleCnt="2"/>
      <dgm:spPr/>
      <dgm:t>
        <a:bodyPr/>
        <a:lstStyle/>
        <a:p>
          <a:endParaRPr lang="el-GR"/>
        </a:p>
      </dgm:t>
    </dgm:pt>
    <dgm:pt modelId="{7F249E81-5CA6-4402-8CC7-44BC28D6CB96}" type="pres">
      <dgm:prSet presAssocID="{80FAC76D-FE82-42AF-B5DB-E8CE68E104F2}" presName="connTx" presStyleLbl="parChTrans1D2" presStyleIdx="0" presStyleCnt="2"/>
      <dgm:spPr/>
      <dgm:t>
        <a:bodyPr/>
        <a:lstStyle/>
        <a:p>
          <a:endParaRPr lang="el-GR"/>
        </a:p>
      </dgm:t>
    </dgm:pt>
    <dgm:pt modelId="{67F8E24C-BE49-4FFA-AFD0-119A1FDB8F5D}" type="pres">
      <dgm:prSet presAssocID="{848597B2-0302-41E3-BEAC-D7A41FC6109C}" presName="root2" presStyleCnt="0"/>
      <dgm:spPr/>
    </dgm:pt>
    <dgm:pt modelId="{8D836C64-D623-443D-8741-71466B15A893}" type="pres">
      <dgm:prSet presAssocID="{848597B2-0302-41E3-BEAC-D7A41FC6109C}" presName="LevelTwoTextNode" presStyleLbl="node2" presStyleIdx="0" presStyleCnt="2">
        <dgm:presLayoutVars>
          <dgm:chPref val="3"/>
        </dgm:presLayoutVars>
      </dgm:prSet>
      <dgm:spPr/>
      <dgm:t>
        <a:bodyPr/>
        <a:lstStyle/>
        <a:p>
          <a:endParaRPr lang="el-GR"/>
        </a:p>
      </dgm:t>
    </dgm:pt>
    <dgm:pt modelId="{8C3E951E-2AF4-4348-A304-C35F296EC687}" type="pres">
      <dgm:prSet presAssocID="{848597B2-0302-41E3-BEAC-D7A41FC6109C}" presName="level3hierChild" presStyleCnt="0"/>
      <dgm:spPr/>
    </dgm:pt>
    <dgm:pt modelId="{8911187E-551E-47C5-B5FD-268B7C5EE04F}" type="pres">
      <dgm:prSet presAssocID="{DF72B96D-A791-4E22-BCBB-10ADE61D6B3F}" presName="conn2-1" presStyleLbl="parChTrans1D3" presStyleIdx="0" presStyleCnt="4"/>
      <dgm:spPr/>
      <dgm:t>
        <a:bodyPr/>
        <a:lstStyle/>
        <a:p>
          <a:endParaRPr lang="el-GR"/>
        </a:p>
      </dgm:t>
    </dgm:pt>
    <dgm:pt modelId="{0BDBAD72-C989-430D-9D77-3AA66527FE81}" type="pres">
      <dgm:prSet presAssocID="{DF72B96D-A791-4E22-BCBB-10ADE61D6B3F}" presName="connTx" presStyleLbl="parChTrans1D3" presStyleIdx="0" presStyleCnt="4"/>
      <dgm:spPr/>
      <dgm:t>
        <a:bodyPr/>
        <a:lstStyle/>
        <a:p>
          <a:endParaRPr lang="el-GR"/>
        </a:p>
      </dgm:t>
    </dgm:pt>
    <dgm:pt modelId="{357F8768-0B86-423B-A3E9-0A0151D3B01C}" type="pres">
      <dgm:prSet presAssocID="{9002336F-5A16-42AE-B342-31B69C869577}" presName="root2" presStyleCnt="0"/>
      <dgm:spPr/>
    </dgm:pt>
    <dgm:pt modelId="{DF3F9F0A-F51D-4A87-AFE6-E9CC19AEF085}" type="pres">
      <dgm:prSet presAssocID="{9002336F-5A16-42AE-B342-31B69C869577}" presName="LevelTwoTextNode" presStyleLbl="node3" presStyleIdx="0" presStyleCnt="4">
        <dgm:presLayoutVars>
          <dgm:chPref val="3"/>
        </dgm:presLayoutVars>
      </dgm:prSet>
      <dgm:spPr/>
      <dgm:t>
        <a:bodyPr/>
        <a:lstStyle/>
        <a:p>
          <a:endParaRPr lang="el-GR"/>
        </a:p>
      </dgm:t>
    </dgm:pt>
    <dgm:pt modelId="{C8150F2C-6AE6-49EC-8FFD-7A18F713E76C}" type="pres">
      <dgm:prSet presAssocID="{9002336F-5A16-42AE-B342-31B69C869577}" presName="level3hierChild" presStyleCnt="0"/>
      <dgm:spPr/>
    </dgm:pt>
    <dgm:pt modelId="{7DE43407-48C0-4D3D-9469-DBDFC46AE600}" type="pres">
      <dgm:prSet presAssocID="{7F3DA289-F899-4C11-B9D1-34B029A4C0F6}" presName="conn2-1" presStyleLbl="parChTrans1D3" presStyleIdx="1" presStyleCnt="4"/>
      <dgm:spPr/>
      <dgm:t>
        <a:bodyPr/>
        <a:lstStyle/>
        <a:p>
          <a:endParaRPr lang="el-GR"/>
        </a:p>
      </dgm:t>
    </dgm:pt>
    <dgm:pt modelId="{FEFF4298-2321-4BDB-B122-E935F0C09C71}" type="pres">
      <dgm:prSet presAssocID="{7F3DA289-F899-4C11-B9D1-34B029A4C0F6}" presName="connTx" presStyleLbl="parChTrans1D3" presStyleIdx="1" presStyleCnt="4"/>
      <dgm:spPr/>
      <dgm:t>
        <a:bodyPr/>
        <a:lstStyle/>
        <a:p>
          <a:endParaRPr lang="el-GR"/>
        </a:p>
      </dgm:t>
    </dgm:pt>
    <dgm:pt modelId="{B6FB9C77-F90C-4C0F-97B2-AE76C303F4DF}" type="pres">
      <dgm:prSet presAssocID="{0D5DE1CC-D651-499C-B692-63CBB59D189A}" presName="root2" presStyleCnt="0"/>
      <dgm:spPr/>
    </dgm:pt>
    <dgm:pt modelId="{7F7F6931-A7FA-43C5-89E5-FFF6CED384D1}" type="pres">
      <dgm:prSet presAssocID="{0D5DE1CC-D651-499C-B692-63CBB59D189A}" presName="LevelTwoTextNode" presStyleLbl="node3" presStyleIdx="1" presStyleCnt="4">
        <dgm:presLayoutVars>
          <dgm:chPref val="3"/>
        </dgm:presLayoutVars>
      </dgm:prSet>
      <dgm:spPr/>
      <dgm:t>
        <a:bodyPr/>
        <a:lstStyle/>
        <a:p>
          <a:endParaRPr lang="el-GR"/>
        </a:p>
      </dgm:t>
    </dgm:pt>
    <dgm:pt modelId="{994717BD-87EE-40DC-9274-609EBB9967A0}" type="pres">
      <dgm:prSet presAssocID="{0D5DE1CC-D651-499C-B692-63CBB59D189A}" presName="level3hierChild" presStyleCnt="0"/>
      <dgm:spPr/>
    </dgm:pt>
    <dgm:pt modelId="{7B65DF20-6284-4A8A-8DE4-B405B674477D}" type="pres">
      <dgm:prSet presAssocID="{05D4571E-6B26-4735-837B-DABA99DFBE4C}" presName="conn2-1" presStyleLbl="parChTrans1D2" presStyleIdx="1" presStyleCnt="2"/>
      <dgm:spPr/>
      <dgm:t>
        <a:bodyPr/>
        <a:lstStyle/>
        <a:p>
          <a:endParaRPr lang="el-GR"/>
        </a:p>
      </dgm:t>
    </dgm:pt>
    <dgm:pt modelId="{015AE67B-A9E7-4480-A462-277C24669CFD}" type="pres">
      <dgm:prSet presAssocID="{05D4571E-6B26-4735-837B-DABA99DFBE4C}" presName="connTx" presStyleLbl="parChTrans1D2" presStyleIdx="1" presStyleCnt="2"/>
      <dgm:spPr/>
      <dgm:t>
        <a:bodyPr/>
        <a:lstStyle/>
        <a:p>
          <a:endParaRPr lang="el-GR"/>
        </a:p>
      </dgm:t>
    </dgm:pt>
    <dgm:pt modelId="{3218B680-BA1E-4B91-BE02-08C57CF49032}" type="pres">
      <dgm:prSet presAssocID="{9BB31558-D103-4C94-B149-EA94C63497FF}" presName="root2" presStyleCnt="0"/>
      <dgm:spPr/>
    </dgm:pt>
    <dgm:pt modelId="{930B6BD3-98AF-4C8B-928F-F85ED1E2A031}" type="pres">
      <dgm:prSet presAssocID="{9BB31558-D103-4C94-B149-EA94C63497FF}" presName="LevelTwoTextNode" presStyleLbl="node2" presStyleIdx="1" presStyleCnt="2">
        <dgm:presLayoutVars>
          <dgm:chPref val="3"/>
        </dgm:presLayoutVars>
      </dgm:prSet>
      <dgm:spPr/>
      <dgm:t>
        <a:bodyPr/>
        <a:lstStyle/>
        <a:p>
          <a:endParaRPr lang="el-GR"/>
        </a:p>
      </dgm:t>
    </dgm:pt>
    <dgm:pt modelId="{7AE3AD73-98F9-4C3A-BFE6-FEB6EB5926CE}" type="pres">
      <dgm:prSet presAssocID="{9BB31558-D103-4C94-B149-EA94C63497FF}" presName="level3hierChild" presStyleCnt="0"/>
      <dgm:spPr/>
    </dgm:pt>
    <dgm:pt modelId="{CB68FC85-5A4A-4C25-A789-0F282E38147E}" type="pres">
      <dgm:prSet presAssocID="{81B8CE76-EC57-42C8-A14B-2F38AE7D11C4}" presName="conn2-1" presStyleLbl="parChTrans1D3" presStyleIdx="2" presStyleCnt="4"/>
      <dgm:spPr/>
      <dgm:t>
        <a:bodyPr/>
        <a:lstStyle/>
        <a:p>
          <a:endParaRPr lang="el-GR"/>
        </a:p>
      </dgm:t>
    </dgm:pt>
    <dgm:pt modelId="{4870F7CF-ED52-4A12-A805-15278F713646}" type="pres">
      <dgm:prSet presAssocID="{81B8CE76-EC57-42C8-A14B-2F38AE7D11C4}" presName="connTx" presStyleLbl="parChTrans1D3" presStyleIdx="2" presStyleCnt="4"/>
      <dgm:spPr/>
      <dgm:t>
        <a:bodyPr/>
        <a:lstStyle/>
        <a:p>
          <a:endParaRPr lang="el-GR"/>
        </a:p>
      </dgm:t>
    </dgm:pt>
    <dgm:pt modelId="{65371971-D3F9-45EF-A586-A0C9CB53221E}" type="pres">
      <dgm:prSet presAssocID="{E1D09AFD-AA6B-433E-A1B3-D8B189920FD6}" presName="root2" presStyleCnt="0"/>
      <dgm:spPr/>
    </dgm:pt>
    <dgm:pt modelId="{9A1DFF7A-3A40-4379-AA11-01FF5A9FE6DB}" type="pres">
      <dgm:prSet presAssocID="{E1D09AFD-AA6B-433E-A1B3-D8B189920FD6}" presName="LevelTwoTextNode" presStyleLbl="node3" presStyleIdx="2" presStyleCnt="4">
        <dgm:presLayoutVars>
          <dgm:chPref val="3"/>
        </dgm:presLayoutVars>
      </dgm:prSet>
      <dgm:spPr/>
      <dgm:t>
        <a:bodyPr/>
        <a:lstStyle/>
        <a:p>
          <a:endParaRPr lang="el-GR"/>
        </a:p>
      </dgm:t>
    </dgm:pt>
    <dgm:pt modelId="{48866117-4E0A-4E5D-A205-CDE02DC1155B}" type="pres">
      <dgm:prSet presAssocID="{E1D09AFD-AA6B-433E-A1B3-D8B189920FD6}" presName="level3hierChild" presStyleCnt="0"/>
      <dgm:spPr/>
    </dgm:pt>
    <dgm:pt modelId="{01117703-DF7C-4EFE-BD72-0232C29152EE}" type="pres">
      <dgm:prSet presAssocID="{0709907F-2335-46B0-BFAB-B54FFA06D420}" presName="conn2-1" presStyleLbl="parChTrans1D3" presStyleIdx="3" presStyleCnt="4"/>
      <dgm:spPr/>
      <dgm:t>
        <a:bodyPr/>
        <a:lstStyle/>
        <a:p>
          <a:endParaRPr lang="el-GR"/>
        </a:p>
      </dgm:t>
    </dgm:pt>
    <dgm:pt modelId="{4A2D1540-43E2-480A-98CF-832C7E4F5B6C}" type="pres">
      <dgm:prSet presAssocID="{0709907F-2335-46B0-BFAB-B54FFA06D420}" presName="connTx" presStyleLbl="parChTrans1D3" presStyleIdx="3" presStyleCnt="4"/>
      <dgm:spPr/>
      <dgm:t>
        <a:bodyPr/>
        <a:lstStyle/>
        <a:p>
          <a:endParaRPr lang="el-GR"/>
        </a:p>
      </dgm:t>
    </dgm:pt>
    <dgm:pt modelId="{FCAF9DC0-3764-4F19-A2BC-080C9C1E247A}" type="pres">
      <dgm:prSet presAssocID="{5D4A6814-9AE6-4551-8605-B8BA14C21684}" presName="root2" presStyleCnt="0"/>
      <dgm:spPr/>
    </dgm:pt>
    <dgm:pt modelId="{0FDA7783-E372-4FE1-A936-A512604F88B3}" type="pres">
      <dgm:prSet presAssocID="{5D4A6814-9AE6-4551-8605-B8BA14C21684}" presName="LevelTwoTextNode" presStyleLbl="node3" presStyleIdx="3" presStyleCnt="4">
        <dgm:presLayoutVars>
          <dgm:chPref val="3"/>
        </dgm:presLayoutVars>
      </dgm:prSet>
      <dgm:spPr/>
      <dgm:t>
        <a:bodyPr/>
        <a:lstStyle/>
        <a:p>
          <a:endParaRPr lang="el-GR"/>
        </a:p>
      </dgm:t>
    </dgm:pt>
    <dgm:pt modelId="{8602A1AF-FA02-4292-B20E-C5E3842DF082}" type="pres">
      <dgm:prSet presAssocID="{5D4A6814-9AE6-4551-8605-B8BA14C21684}" presName="level3hierChild" presStyleCnt="0"/>
      <dgm:spPr/>
    </dgm:pt>
  </dgm:ptLst>
  <dgm:cxnLst>
    <dgm:cxn modelId="{2601AE65-F8FA-48BC-8D0D-50E241EB8C4A}" srcId="{848597B2-0302-41E3-BEAC-D7A41FC6109C}" destId="{0D5DE1CC-D651-499C-B692-63CBB59D189A}" srcOrd="1" destOrd="0" parTransId="{7F3DA289-F899-4C11-B9D1-34B029A4C0F6}" sibTransId="{303F8E6A-9DE4-4DCE-82C5-EB626DE9C58C}"/>
    <dgm:cxn modelId="{D3B63878-6E63-4D98-BDE7-E1F188E29A96}" type="presOf" srcId="{9002336F-5A16-42AE-B342-31B69C869577}" destId="{DF3F9F0A-F51D-4A87-AFE6-E9CC19AEF085}" srcOrd="0" destOrd="0" presId="urn:microsoft.com/office/officeart/2005/8/layout/hierarchy2"/>
    <dgm:cxn modelId="{8633F058-61C0-4FD0-BD62-FC1F5CC27469}" type="presOf" srcId="{E1D09AFD-AA6B-433E-A1B3-D8B189920FD6}" destId="{9A1DFF7A-3A40-4379-AA11-01FF5A9FE6DB}" srcOrd="0" destOrd="0" presId="urn:microsoft.com/office/officeart/2005/8/layout/hierarchy2"/>
    <dgm:cxn modelId="{69F3FA26-0175-408F-9775-5337738CB38E}" type="presOf" srcId="{80FAC76D-FE82-42AF-B5DB-E8CE68E104F2}" destId="{87C5C55A-1DA2-4E72-B67C-2DCC78A7F8F9}" srcOrd="0" destOrd="0" presId="urn:microsoft.com/office/officeart/2005/8/layout/hierarchy2"/>
    <dgm:cxn modelId="{FAA45FE1-B4DC-4622-ADE0-5B6BB8D0EB7F}" type="presOf" srcId="{9BB31558-D103-4C94-B149-EA94C63497FF}" destId="{930B6BD3-98AF-4C8B-928F-F85ED1E2A031}" srcOrd="0" destOrd="0" presId="urn:microsoft.com/office/officeart/2005/8/layout/hierarchy2"/>
    <dgm:cxn modelId="{90DA37FD-D073-497D-B3CD-47C038FD898A}" type="presOf" srcId="{7F3DA289-F899-4C11-B9D1-34B029A4C0F6}" destId="{7DE43407-48C0-4D3D-9469-DBDFC46AE600}" srcOrd="0" destOrd="0" presId="urn:microsoft.com/office/officeart/2005/8/layout/hierarchy2"/>
    <dgm:cxn modelId="{79CF8DC7-561E-4173-A0D4-CED4C9B290BA}" type="presOf" srcId="{C1288E3A-93A9-47FE-8865-944B9B18A764}" destId="{F98DF146-8E1F-4761-A89A-0C136C2CBA24}" srcOrd="0" destOrd="0" presId="urn:microsoft.com/office/officeart/2005/8/layout/hierarchy2"/>
    <dgm:cxn modelId="{8CA6CD51-95AC-4CA6-9FE1-603A86F546B3}" type="presOf" srcId="{5D4A6814-9AE6-4551-8605-B8BA14C21684}" destId="{0FDA7783-E372-4FE1-A936-A512604F88B3}" srcOrd="0" destOrd="0" presId="urn:microsoft.com/office/officeart/2005/8/layout/hierarchy2"/>
    <dgm:cxn modelId="{0759E66D-A298-46E5-831B-2D57C199ADFD}" type="presOf" srcId="{0D5DE1CC-D651-499C-B692-63CBB59D189A}" destId="{7F7F6931-A7FA-43C5-89E5-FFF6CED384D1}" srcOrd="0" destOrd="0" presId="urn:microsoft.com/office/officeart/2005/8/layout/hierarchy2"/>
    <dgm:cxn modelId="{E922C35B-60BF-4D7B-8601-58192A8648BE}" type="presOf" srcId="{7F3DA289-F899-4C11-B9D1-34B029A4C0F6}" destId="{FEFF4298-2321-4BDB-B122-E935F0C09C71}" srcOrd="1" destOrd="0" presId="urn:microsoft.com/office/officeart/2005/8/layout/hierarchy2"/>
    <dgm:cxn modelId="{569AD668-0465-47CC-97BB-32163B16C201}" type="presOf" srcId="{DF72B96D-A791-4E22-BCBB-10ADE61D6B3F}" destId="{0BDBAD72-C989-430D-9D77-3AA66527FE81}" srcOrd="1" destOrd="0" presId="urn:microsoft.com/office/officeart/2005/8/layout/hierarchy2"/>
    <dgm:cxn modelId="{41980777-62A5-415B-A441-0FBE43926D42}" type="presOf" srcId="{AB6680B8-9347-42DE-A796-4EB40B5FC665}" destId="{80E61AB3-3F9F-41EF-A9F2-24ED91F21807}" srcOrd="0" destOrd="0" presId="urn:microsoft.com/office/officeart/2005/8/layout/hierarchy2"/>
    <dgm:cxn modelId="{B2C9C72B-46D2-4DFB-8615-002A118A5006}" type="presOf" srcId="{80FAC76D-FE82-42AF-B5DB-E8CE68E104F2}" destId="{7F249E81-5CA6-4402-8CC7-44BC28D6CB96}" srcOrd="1" destOrd="0" presId="urn:microsoft.com/office/officeart/2005/8/layout/hierarchy2"/>
    <dgm:cxn modelId="{9FB2154C-6A8D-4C51-83C1-0A245C4D776B}" type="presOf" srcId="{94897862-CD31-4637-94BF-F6FCE1F730D0}" destId="{565D6FED-8E64-4E17-82E9-3D8A22CEB245}" srcOrd="0" destOrd="0" presId="urn:microsoft.com/office/officeart/2005/8/layout/hierarchy2"/>
    <dgm:cxn modelId="{AF0715B9-BBEA-4534-8A1D-898B297DB57A}" type="presOf" srcId="{05D4571E-6B26-4735-837B-DABA99DFBE4C}" destId="{7B65DF20-6284-4A8A-8DE4-B405B674477D}" srcOrd="0" destOrd="0" presId="urn:microsoft.com/office/officeart/2005/8/layout/hierarchy2"/>
    <dgm:cxn modelId="{AD5B668D-365D-46FE-B826-74D0D6CCEDCC}" srcId="{94897862-CD31-4637-94BF-F6FCE1F730D0}" destId="{848597B2-0302-41E3-BEAC-D7A41FC6109C}" srcOrd="0" destOrd="0" parTransId="{80FAC76D-FE82-42AF-B5DB-E8CE68E104F2}" sibTransId="{24E552E4-74B4-4D09-8E68-3D2727BBA30F}"/>
    <dgm:cxn modelId="{2B06CCFA-61DE-4F78-81FC-2C10C92CF6D2}" type="presOf" srcId="{0709907F-2335-46B0-BFAB-B54FFA06D420}" destId="{01117703-DF7C-4EFE-BD72-0232C29152EE}" srcOrd="0" destOrd="0" presId="urn:microsoft.com/office/officeart/2005/8/layout/hierarchy2"/>
    <dgm:cxn modelId="{83EEE4B2-FDE6-4976-9E86-0A16588FA4DC}" type="presOf" srcId="{81B8CE76-EC57-42C8-A14B-2F38AE7D11C4}" destId="{CB68FC85-5A4A-4C25-A789-0F282E38147E}" srcOrd="0" destOrd="0" presId="urn:microsoft.com/office/officeart/2005/8/layout/hierarchy2"/>
    <dgm:cxn modelId="{5E0C38CE-67CC-40CE-9D80-118A67C10C23}" type="presOf" srcId="{848597B2-0302-41E3-BEAC-D7A41FC6109C}" destId="{8D836C64-D623-443D-8741-71466B15A893}" srcOrd="0" destOrd="0" presId="urn:microsoft.com/office/officeart/2005/8/layout/hierarchy2"/>
    <dgm:cxn modelId="{58B14E3A-E696-4234-B7CE-FB2489E3198F}" srcId="{AB6680B8-9347-42DE-A796-4EB40B5FC665}" destId="{94897862-CD31-4637-94BF-F6FCE1F730D0}" srcOrd="1" destOrd="0" parTransId="{CF628DF1-DD73-4195-9A2E-2D2B44DAAA66}" sibTransId="{7FC296E9-CFFC-4292-ABB6-2B06D1647E57}"/>
    <dgm:cxn modelId="{D8C14E24-7FE3-4673-99E0-CFAE26F889EF}" srcId="{9BB31558-D103-4C94-B149-EA94C63497FF}" destId="{E1D09AFD-AA6B-433E-A1B3-D8B189920FD6}" srcOrd="0" destOrd="0" parTransId="{81B8CE76-EC57-42C8-A14B-2F38AE7D11C4}" sibTransId="{CA30D398-FF71-4E47-B300-B51B23C254DD}"/>
    <dgm:cxn modelId="{3AD2C142-0CA1-4142-8B76-C364556B5F71}" type="presOf" srcId="{DF72B96D-A791-4E22-BCBB-10ADE61D6B3F}" destId="{8911187E-551E-47C5-B5FD-268B7C5EE04F}" srcOrd="0" destOrd="0" presId="urn:microsoft.com/office/officeart/2005/8/layout/hierarchy2"/>
    <dgm:cxn modelId="{142D1B26-016F-45E8-9667-EAD5567C7901}" srcId="{848597B2-0302-41E3-BEAC-D7A41FC6109C}" destId="{9002336F-5A16-42AE-B342-31B69C869577}" srcOrd="0" destOrd="0" parTransId="{DF72B96D-A791-4E22-BCBB-10ADE61D6B3F}" sibTransId="{91518DD2-D1F9-4F2F-BC37-1C8B47C40F0E}"/>
    <dgm:cxn modelId="{1251532E-85EA-4D7E-863E-2872599D5632}" type="presOf" srcId="{05D4571E-6B26-4735-837B-DABA99DFBE4C}" destId="{015AE67B-A9E7-4480-A462-277C24669CFD}" srcOrd="1" destOrd="0" presId="urn:microsoft.com/office/officeart/2005/8/layout/hierarchy2"/>
    <dgm:cxn modelId="{4EC7BC5F-554D-4A6D-8378-2F708ED93F7A}" srcId="{94897862-CD31-4637-94BF-F6FCE1F730D0}" destId="{9BB31558-D103-4C94-B149-EA94C63497FF}" srcOrd="1" destOrd="0" parTransId="{05D4571E-6B26-4735-837B-DABA99DFBE4C}" sibTransId="{3D231CAE-D076-49DE-95B7-652B1A75CD96}"/>
    <dgm:cxn modelId="{F308909F-D68A-4291-B34E-2A7E6C498428}" srcId="{9BB31558-D103-4C94-B149-EA94C63497FF}" destId="{5D4A6814-9AE6-4551-8605-B8BA14C21684}" srcOrd="1" destOrd="0" parTransId="{0709907F-2335-46B0-BFAB-B54FFA06D420}" sibTransId="{B1D52D78-6C15-4D2F-97A4-2CD9D216DA37}"/>
    <dgm:cxn modelId="{EF74B9EB-473D-4159-B310-8C2E94909E6C}" type="presOf" srcId="{0709907F-2335-46B0-BFAB-B54FFA06D420}" destId="{4A2D1540-43E2-480A-98CF-832C7E4F5B6C}" srcOrd="1" destOrd="0" presId="urn:microsoft.com/office/officeart/2005/8/layout/hierarchy2"/>
    <dgm:cxn modelId="{61D1E395-383E-4530-9AFC-17C3B4EAC4EB}" type="presOf" srcId="{81B8CE76-EC57-42C8-A14B-2F38AE7D11C4}" destId="{4870F7CF-ED52-4A12-A805-15278F713646}" srcOrd="1" destOrd="0" presId="urn:microsoft.com/office/officeart/2005/8/layout/hierarchy2"/>
    <dgm:cxn modelId="{60C7E671-5906-4B25-AFE2-0F7767B11BBE}" srcId="{AB6680B8-9347-42DE-A796-4EB40B5FC665}" destId="{C1288E3A-93A9-47FE-8865-944B9B18A764}" srcOrd="0" destOrd="0" parTransId="{1DB1D2C2-2EB9-4EF9-8ED2-078259D04862}" sibTransId="{FDA2637E-2EBC-4519-BE0A-8293973F6B5E}"/>
    <dgm:cxn modelId="{82EF2188-0EE3-4FAD-8781-9500F192152D}" type="presParOf" srcId="{80E61AB3-3F9F-41EF-A9F2-24ED91F21807}" destId="{409DE36F-C719-49D3-BDEA-DBD1520EC3A7}" srcOrd="0" destOrd="0" presId="urn:microsoft.com/office/officeart/2005/8/layout/hierarchy2"/>
    <dgm:cxn modelId="{62D3BD4B-89D0-41AC-9458-68797E7B333A}" type="presParOf" srcId="{409DE36F-C719-49D3-BDEA-DBD1520EC3A7}" destId="{F98DF146-8E1F-4761-A89A-0C136C2CBA24}" srcOrd="0" destOrd="0" presId="urn:microsoft.com/office/officeart/2005/8/layout/hierarchy2"/>
    <dgm:cxn modelId="{2DC36727-4103-4BA9-A326-000ACA118321}" type="presParOf" srcId="{409DE36F-C719-49D3-BDEA-DBD1520EC3A7}" destId="{050BB90B-20B6-40CF-9BAD-8C57DF8A6518}" srcOrd="1" destOrd="0" presId="urn:microsoft.com/office/officeart/2005/8/layout/hierarchy2"/>
    <dgm:cxn modelId="{7E863DEB-20D8-416C-A630-845483A7EE16}" type="presParOf" srcId="{80E61AB3-3F9F-41EF-A9F2-24ED91F21807}" destId="{C4AA2A53-2CFF-4659-98A2-DEAD15CA0730}" srcOrd="1" destOrd="0" presId="urn:microsoft.com/office/officeart/2005/8/layout/hierarchy2"/>
    <dgm:cxn modelId="{E6C42637-970C-48E9-84D6-5802C5565F94}" type="presParOf" srcId="{C4AA2A53-2CFF-4659-98A2-DEAD15CA0730}" destId="{565D6FED-8E64-4E17-82E9-3D8A22CEB245}" srcOrd="0" destOrd="0" presId="urn:microsoft.com/office/officeart/2005/8/layout/hierarchy2"/>
    <dgm:cxn modelId="{A3619A4E-EAA0-49CC-961D-84537C9B0873}" type="presParOf" srcId="{C4AA2A53-2CFF-4659-98A2-DEAD15CA0730}" destId="{58F25EA2-CB3F-4622-A9DA-F6485E43A920}" srcOrd="1" destOrd="0" presId="urn:microsoft.com/office/officeart/2005/8/layout/hierarchy2"/>
    <dgm:cxn modelId="{540D8E16-9288-40DD-8BCC-5ECFB6C927BE}" type="presParOf" srcId="{58F25EA2-CB3F-4622-A9DA-F6485E43A920}" destId="{87C5C55A-1DA2-4E72-B67C-2DCC78A7F8F9}" srcOrd="0" destOrd="0" presId="urn:microsoft.com/office/officeart/2005/8/layout/hierarchy2"/>
    <dgm:cxn modelId="{684F7D2E-AE45-42D0-AF57-4CC197312D7F}" type="presParOf" srcId="{87C5C55A-1DA2-4E72-B67C-2DCC78A7F8F9}" destId="{7F249E81-5CA6-4402-8CC7-44BC28D6CB96}" srcOrd="0" destOrd="0" presId="urn:microsoft.com/office/officeart/2005/8/layout/hierarchy2"/>
    <dgm:cxn modelId="{28C5F5C3-5FBB-472E-926E-C4AF4FC26E4C}" type="presParOf" srcId="{58F25EA2-CB3F-4622-A9DA-F6485E43A920}" destId="{67F8E24C-BE49-4FFA-AFD0-119A1FDB8F5D}" srcOrd="1" destOrd="0" presId="urn:microsoft.com/office/officeart/2005/8/layout/hierarchy2"/>
    <dgm:cxn modelId="{0127359C-E69B-479E-A669-CFCCCCE08E53}" type="presParOf" srcId="{67F8E24C-BE49-4FFA-AFD0-119A1FDB8F5D}" destId="{8D836C64-D623-443D-8741-71466B15A893}" srcOrd="0" destOrd="0" presId="urn:microsoft.com/office/officeart/2005/8/layout/hierarchy2"/>
    <dgm:cxn modelId="{CA588371-AE41-4D3C-94BE-F04D23A08978}" type="presParOf" srcId="{67F8E24C-BE49-4FFA-AFD0-119A1FDB8F5D}" destId="{8C3E951E-2AF4-4348-A304-C35F296EC687}" srcOrd="1" destOrd="0" presId="urn:microsoft.com/office/officeart/2005/8/layout/hierarchy2"/>
    <dgm:cxn modelId="{69AA4349-02AC-479C-BADC-F587274D383B}" type="presParOf" srcId="{8C3E951E-2AF4-4348-A304-C35F296EC687}" destId="{8911187E-551E-47C5-B5FD-268B7C5EE04F}" srcOrd="0" destOrd="0" presId="urn:microsoft.com/office/officeart/2005/8/layout/hierarchy2"/>
    <dgm:cxn modelId="{E642D3A7-64AE-4278-B31C-9244505F83EA}" type="presParOf" srcId="{8911187E-551E-47C5-B5FD-268B7C5EE04F}" destId="{0BDBAD72-C989-430D-9D77-3AA66527FE81}" srcOrd="0" destOrd="0" presId="urn:microsoft.com/office/officeart/2005/8/layout/hierarchy2"/>
    <dgm:cxn modelId="{4F3922ED-2CA4-4EA8-8F69-ECBD413C3709}" type="presParOf" srcId="{8C3E951E-2AF4-4348-A304-C35F296EC687}" destId="{357F8768-0B86-423B-A3E9-0A0151D3B01C}" srcOrd="1" destOrd="0" presId="urn:microsoft.com/office/officeart/2005/8/layout/hierarchy2"/>
    <dgm:cxn modelId="{6D19C143-63A9-4490-A160-10B28468C37C}" type="presParOf" srcId="{357F8768-0B86-423B-A3E9-0A0151D3B01C}" destId="{DF3F9F0A-F51D-4A87-AFE6-E9CC19AEF085}" srcOrd="0" destOrd="0" presId="urn:microsoft.com/office/officeart/2005/8/layout/hierarchy2"/>
    <dgm:cxn modelId="{3A1BA3A0-1AC6-472A-82AA-F2219E9E0130}" type="presParOf" srcId="{357F8768-0B86-423B-A3E9-0A0151D3B01C}" destId="{C8150F2C-6AE6-49EC-8FFD-7A18F713E76C}" srcOrd="1" destOrd="0" presId="urn:microsoft.com/office/officeart/2005/8/layout/hierarchy2"/>
    <dgm:cxn modelId="{13FB1A44-F6CD-49D0-9972-D52528360D00}" type="presParOf" srcId="{8C3E951E-2AF4-4348-A304-C35F296EC687}" destId="{7DE43407-48C0-4D3D-9469-DBDFC46AE600}" srcOrd="2" destOrd="0" presId="urn:microsoft.com/office/officeart/2005/8/layout/hierarchy2"/>
    <dgm:cxn modelId="{B71F555B-56A2-4B52-B827-081552B1F68F}" type="presParOf" srcId="{7DE43407-48C0-4D3D-9469-DBDFC46AE600}" destId="{FEFF4298-2321-4BDB-B122-E935F0C09C71}" srcOrd="0" destOrd="0" presId="urn:microsoft.com/office/officeart/2005/8/layout/hierarchy2"/>
    <dgm:cxn modelId="{9018FEB3-5C28-413D-A6C9-A5C051416FA9}" type="presParOf" srcId="{8C3E951E-2AF4-4348-A304-C35F296EC687}" destId="{B6FB9C77-F90C-4C0F-97B2-AE76C303F4DF}" srcOrd="3" destOrd="0" presId="urn:microsoft.com/office/officeart/2005/8/layout/hierarchy2"/>
    <dgm:cxn modelId="{61018210-009F-4241-A79E-9942B7AFF20D}" type="presParOf" srcId="{B6FB9C77-F90C-4C0F-97B2-AE76C303F4DF}" destId="{7F7F6931-A7FA-43C5-89E5-FFF6CED384D1}" srcOrd="0" destOrd="0" presId="urn:microsoft.com/office/officeart/2005/8/layout/hierarchy2"/>
    <dgm:cxn modelId="{ECD0CC59-0E52-4C78-AA31-7DC2DFD0B9D9}" type="presParOf" srcId="{B6FB9C77-F90C-4C0F-97B2-AE76C303F4DF}" destId="{994717BD-87EE-40DC-9274-609EBB9967A0}" srcOrd="1" destOrd="0" presId="urn:microsoft.com/office/officeart/2005/8/layout/hierarchy2"/>
    <dgm:cxn modelId="{9E19F377-CF29-4DA1-B6F3-C0CF9F240F72}" type="presParOf" srcId="{58F25EA2-CB3F-4622-A9DA-F6485E43A920}" destId="{7B65DF20-6284-4A8A-8DE4-B405B674477D}" srcOrd="2" destOrd="0" presId="urn:microsoft.com/office/officeart/2005/8/layout/hierarchy2"/>
    <dgm:cxn modelId="{57240CEA-0E21-4EB8-A7A1-08C106D87649}" type="presParOf" srcId="{7B65DF20-6284-4A8A-8DE4-B405B674477D}" destId="{015AE67B-A9E7-4480-A462-277C24669CFD}" srcOrd="0" destOrd="0" presId="urn:microsoft.com/office/officeart/2005/8/layout/hierarchy2"/>
    <dgm:cxn modelId="{FC275777-FFE7-4EEA-B8FE-74BF8BBB433F}" type="presParOf" srcId="{58F25EA2-CB3F-4622-A9DA-F6485E43A920}" destId="{3218B680-BA1E-4B91-BE02-08C57CF49032}" srcOrd="3" destOrd="0" presId="urn:microsoft.com/office/officeart/2005/8/layout/hierarchy2"/>
    <dgm:cxn modelId="{34BE000F-E03D-401A-A5FF-FADDAD9145C9}" type="presParOf" srcId="{3218B680-BA1E-4B91-BE02-08C57CF49032}" destId="{930B6BD3-98AF-4C8B-928F-F85ED1E2A031}" srcOrd="0" destOrd="0" presId="urn:microsoft.com/office/officeart/2005/8/layout/hierarchy2"/>
    <dgm:cxn modelId="{C4D0056F-B317-4524-98EA-0E920CF59696}" type="presParOf" srcId="{3218B680-BA1E-4B91-BE02-08C57CF49032}" destId="{7AE3AD73-98F9-4C3A-BFE6-FEB6EB5926CE}" srcOrd="1" destOrd="0" presId="urn:microsoft.com/office/officeart/2005/8/layout/hierarchy2"/>
    <dgm:cxn modelId="{FE66AD2B-DF1C-47F8-B378-6EB04A1AD0A8}" type="presParOf" srcId="{7AE3AD73-98F9-4C3A-BFE6-FEB6EB5926CE}" destId="{CB68FC85-5A4A-4C25-A789-0F282E38147E}" srcOrd="0" destOrd="0" presId="urn:microsoft.com/office/officeart/2005/8/layout/hierarchy2"/>
    <dgm:cxn modelId="{D6814403-4D24-4187-8D80-A41E5A7C05E1}" type="presParOf" srcId="{CB68FC85-5A4A-4C25-A789-0F282E38147E}" destId="{4870F7CF-ED52-4A12-A805-15278F713646}" srcOrd="0" destOrd="0" presId="urn:microsoft.com/office/officeart/2005/8/layout/hierarchy2"/>
    <dgm:cxn modelId="{294D83B7-68ED-41B1-83C7-061EB6DA2417}" type="presParOf" srcId="{7AE3AD73-98F9-4C3A-BFE6-FEB6EB5926CE}" destId="{65371971-D3F9-45EF-A586-A0C9CB53221E}" srcOrd="1" destOrd="0" presId="urn:microsoft.com/office/officeart/2005/8/layout/hierarchy2"/>
    <dgm:cxn modelId="{63C0E371-0DF4-4891-ACC9-5B0EB02DECC8}" type="presParOf" srcId="{65371971-D3F9-45EF-A586-A0C9CB53221E}" destId="{9A1DFF7A-3A40-4379-AA11-01FF5A9FE6DB}" srcOrd="0" destOrd="0" presId="urn:microsoft.com/office/officeart/2005/8/layout/hierarchy2"/>
    <dgm:cxn modelId="{44E8ED59-D557-4994-9661-72DA8C852226}" type="presParOf" srcId="{65371971-D3F9-45EF-A586-A0C9CB53221E}" destId="{48866117-4E0A-4E5D-A205-CDE02DC1155B}" srcOrd="1" destOrd="0" presId="urn:microsoft.com/office/officeart/2005/8/layout/hierarchy2"/>
    <dgm:cxn modelId="{B6028656-CFCA-4DEA-8A04-59F54768BB8D}" type="presParOf" srcId="{7AE3AD73-98F9-4C3A-BFE6-FEB6EB5926CE}" destId="{01117703-DF7C-4EFE-BD72-0232C29152EE}" srcOrd="2" destOrd="0" presId="urn:microsoft.com/office/officeart/2005/8/layout/hierarchy2"/>
    <dgm:cxn modelId="{1EF710E6-3554-4637-8887-4CA798D75DC6}" type="presParOf" srcId="{01117703-DF7C-4EFE-BD72-0232C29152EE}" destId="{4A2D1540-43E2-480A-98CF-832C7E4F5B6C}" srcOrd="0" destOrd="0" presId="urn:microsoft.com/office/officeart/2005/8/layout/hierarchy2"/>
    <dgm:cxn modelId="{457BA2E5-647B-4251-939C-3086B8B6D94E}" type="presParOf" srcId="{7AE3AD73-98F9-4C3A-BFE6-FEB6EB5926CE}" destId="{FCAF9DC0-3764-4F19-A2BC-080C9C1E247A}" srcOrd="3" destOrd="0" presId="urn:microsoft.com/office/officeart/2005/8/layout/hierarchy2"/>
    <dgm:cxn modelId="{5F1F7659-0D43-4471-9AE0-46449534F1AB}" type="presParOf" srcId="{FCAF9DC0-3764-4F19-A2BC-080C9C1E247A}" destId="{0FDA7783-E372-4FE1-A936-A512604F88B3}" srcOrd="0" destOrd="0" presId="urn:microsoft.com/office/officeart/2005/8/layout/hierarchy2"/>
    <dgm:cxn modelId="{90E7D0AD-5E4D-455A-8601-609BEB82C713}" type="presParOf" srcId="{FCAF9DC0-3764-4F19-A2BC-080C9C1E247A}" destId="{8602A1AF-FA02-4292-B20E-C5E3842DF082}" srcOrd="1" destOrd="0" presId="urn:microsoft.com/office/officeart/2005/8/layout/hierarchy2"/>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24C05-413B-4087-8442-7FF3CE100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Pages>
  <Words>2329</Words>
  <Characters>12579</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dcterms:created xsi:type="dcterms:W3CDTF">2018-03-26T17:23:00Z</dcterms:created>
  <dcterms:modified xsi:type="dcterms:W3CDTF">2018-03-26T22:43:00Z</dcterms:modified>
</cp:coreProperties>
</file>